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A635F" w14:textId="45088E1E" w:rsidR="00612D4D" w:rsidRPr="00EC40AD" w:rsidRDefault="00612D4D" w:rsidP="004C6515">
      <w:pPr>
        <w:jc w:val="center"/>
        <w:rPr>
          <w:b/>
          <w:sz w:val="44"/>
          <w:szCs w:val="44"/>
        </w:rPr>
      </w:pPr>
      <w:permStart w:id="1702654248" w:edGrp="everyone"/>
      <w:permEnd w:id="1702654248"/>
      <w:r w:rsidRPr="00EC40AD">
        <w:rPr>
          <w:b/>
          <w:sz w:val="44"/>
          <w:szCs w:val="44"/>
        </w:rPr>
        <w:t xml:space="preserve">SMLOUVA O DÍLO </w:t>
      </w:r>
      <w:proofErr w:type="gramStart"/>
      <w:r w:rsidRPr="00EC40AD">
        <w:rPr>
          <w:b/>
          <w:sz w:val="44"/>
          <w:szCs w:val="44"/>
        </w:rPr>
        <w:t>č. .........</w:t>
      </w:r>
      <w:proofErr w:type="gramEnd"/>
    </w:p>
    <w:p w14:paraId="0C72E185" w14:textId="77777777" w:rsidR="00612D4D" w:rsidRPr="00EC40AD" w:rsidRDefault="00612D4D" w:rsidP="004C6515">
      <w:pPr>
        <w:jc w:val="center"/>
      </w:pPr>
      <w:r w:rsidRPr="00EC40AD">
        <w:t>uzavřená mezi následujícími smluvními stranami</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751"/>
        <w:gridCol w:w="114"/>
      </w:tblGrid>
      <w:tr w:rsidR="00612D4D" w:rsidRPr="00EC40AD" w14:paraId="285EC3E4" w14:textId="77777777" w:rsidTr="00741201">
        <w:trPr>
          <w:trHeight w:val="237"/>
        </w:trPr>
        <w:tc>
          <w:tcPr>
            <w:tcW w:w="4941" w:type="pct"/>
            <w:gridSpan w:val="2"/>
            <w:tcMar>
              <w:left w:w="0" w:type="dxa"/>
            </w:tcMar>
            <w:vAlign w:val="center"/>
          </w:tcPr>
          <w:p w14:paraId="2E427306" w14:textId="4687A7D1" w:rsidR="00612D4D" w:rsidRPr="00EC40AD" w:rsidRDefault="00612D4D" w:rsidP="004C6515">
            <w:pPr>
              <w:rPr>
                <w:b/>
                <w:sz w:val="22"/>
                <w:szCs w:val="22"/>
              </w:rPr>
            </w:pPr>
          </w:p>
        </w:tc>
        <w:tc>
          <w:tcPr>
            <w:tcW w:w="59" w:type="pct"/>
            <w:tcMar>
              <w:left w:w="0" w:type="dxa"/>
            </w:tcMar>
          </w:tcPr>
          <w:p w14:paraId="46438C00" w14:textId="77777777" w:rsidR="00612D4D" w:rsidRPr="00EC40AD" w:rsidRDefault="00612D4D" w:rsidP="004C6515">
            <w:pPr>
              <w:rPr>
                <w:sz w:val="22"/>
                <w:szCs w:val="22"/>
              </w:rPr>
            </w:pPr>
          </w:p>
        </w:tc>
      </w:tr>
      <w:tr w:rsidR="00B23AFC" w:rsidRPr="00756AF0" w14:paraId="19E29D14" w14:textId="77777777" w:rsidTr="00741201">
        <w:trPr>
          <w:gridAfter w:val="1"/>
          <w:wAfter w:w="59" w:type="pct"/>
          <w:trHeight w:val="237"/>
        </w:trPr>
        <w:tc>
          <w:tcPr>
            <w:tcW w:w="1975" w:type="pct"/>
            <w:tcMar>
              <w:left w:w="0" w:type="dxa"/>
            </w:tcMar>
            <w:vAlign w:val="center"/>
          </w:tcPr>
          <w:p w14:paraId="1EB3A21E" w14:textId="77777777" w:rsidR="00B23AFC" w:rsidRPr="00756AF0" w:rsidRDefault="00B23AFC" w:rsidP="00B23AFC">
            <w:pPr>
              <w:rPr>
                <w:b/>
                <w:sz w:val="22"/>
                <w:szCs w:val="22"/>
              </w:rPr>
            </w:pPr>
            <w:r w:rsidRPr="00756AF0">
              <w:rPr>
                <w:b/>
                <w:sz w:val="22"/>
                <w:szCs w:val="22"/>
              </w:rPr>
              <w:t>OBJEDNATEL</w:t>
            </w:r>
          </w:p>
        </w:tc>
        <w:tc>
          <w:tcPr>
            <w:tcW w:w="2967" w:type="pct"/>
            <w:tcMar>
              <w:left w:w="0" w:type="dxa"/>
            </w:tcMar>
          </w:tcPr>
          <w:p w14:paraId="6C5F2A31" w14:textId="30A92FA7" w:rsidR="00B23AFC" w:rsidRPr="00317A03" w:rsidRDefault="00C91988" w:rsidP="00B23AFC">
            <w:pPr>
              <w:rPr>
                <w:b/>
                <w:sz w:val="22"/>
                <w:szCs w:val="22"/>
              </w:rPr>
            </w:pPr>
            <w:r w:rsidRPr="00317A03">
              <w:rPr>
                <w:b/>
                <w:szCs w:val="22"/>
              </w:rPr>
              <w:t>Plzeňský kraj</w:t>
            </w:r>
          </w:p>
        </w:tc>
      </w:tr>
      <w:tr w:rsidR="00B23AFC" w:rsidRPr="00756AF0" w14:paraId="61F6DDEE" w14:textId="77777777" w:rsidTr="00741201">
        <w:trPr>
          <w:gridAfter w:val="1"/>
          <w:wAfter w:w="59" w:type="pct"/>
          <w:trHeight w:val="237"/>
        </w:trPr>
        <w:tc>
          <w:tcPr>
            <w:tcW w:w="1975" w:type="pct"/>
            <w:tcMar>
              <w:left w:w="0" w:type="dxa"/>
            </w:tcMar>
            <w:vAlign w:val="center"/>
          </w:tcPr>
          <w:p w14:paraId="25B0C4BC" w14:textId="77777777" w:rsidR="00B23AFC" w:rsidRPr="00756AF0" w:rsidRDefault="00B23AFC" w:rsidP="00B23AFC">
            <w:pPr>
              <w:rPr>
                <w:sz w:val="22"/>
                <w:szCs w:val="22"/>
              </w:rPr>
            </w:pPr>
            <w:r w:rsidRPr="00756AF0">
              <w:rPr>
                <w:sz w:val="22"/>
                <w:szCs w:val="22"/>
              </w:rPr>
              <w:t>se sídlem:</w:t>
            </w:r>
          </w:p>
        </w:tc>
        <w:tc>
          <w:tcPr>
            <w:tcW w:w="2967" w:type="pct"/>
            <w:tcMar>
              <w:left w:w="0" w:type="dxa"/>
            </w:tcMar>
          </w:tcPr>
          <w:p w14:paraId="09782A2E" w14:textId="6595E3D8" w:rsidR="00B23AFC" w:rsidRPr="00756AF0" w:rsidRDefault="00C91988" w:rsidP="00B23AFC">
            <w:pPr>
              <w:rPr>
                <w:sz w:val="22"/>
                <w:szCs w:val="22"/>
              </w:rPr>
            </w:pPr>
            <w:r>
              <w:rPr>
                <w:sz w:val="22"/>
                <w:szCs w:val="22"/>
              </w:rPr>
              <w:t>Škroupova 1760/18, Plzeň, PSČ 306 13</w:t>
            </w:r>
          </w:p>
        </w:tc>
      </w:tr>
      <w:tr w:rsidR="00B23AFC" w:rsidRPr="00756AF0" w14:paraId="54ECA8AD" w14:textId="77777777" w:rsidTr="00741201">
        <w:trPr>
          <w:gridAfter w:val="1"/>
          <w:wAfter w:w="59" w:type="pct"/>
          <w:trHeight w:val="237"/>
        </w:trPr>
        <w:tc>
          <w:tcPr>
            <w:tcW w:w="1975" w:type="pct"/>
            <w:tcMar>
              <w:left w:w="0" w:type="dxa"/>
            </w:tcMar>
            <w:vAlign w:val="center"/>
          </w:tcPr>
          <w:p w14:paraId="56ACEEA4" w14:textId="77777777" w:rsidR="00B23AFC" w:rsidRPr="00756AF0" w:rsidRDefault="00B23AFC" w:rsidP="00B23AFC">
            <w:pPr>
              <w:rPr>
                <w:sz w:val="22"/>
                <w:szCs w:val="22"/>
              </w:rPr>
            </w:pPr>
            <w:r w:rsidRPr="00756AF0">
              <w:rPr>
                <w:sz w:val="22"/>
                <w:szCs w:val="22"/>
              </w:rPr>
              <w:t>IČO:</w:t>
            </w:r>
          </w:p>
        </w:tc>
        <w:tc>
          <w:tcPr>
            <w:tcW w:w="2967" w:type="pct"/>
            <w:tcMar>
              <w:left w:w="0" w:type="dxa"/>
            </w:tcMar>
          </w:tcPr>
          <w:p w14:paraId="434BFB18" w14:textId="4252CEED" w:rsidR="00B23AFC" w:rsidRPr="00756AF0" w:rsidRDefault="00C91988" w:rsidP="00B23AFC">
            <w:pPr>
              <w:rPr>
                <w:sz w:val="22"/>
                <w:szCs w:val="22"/>
              </w:rPr>
            </w:pPr>
            <w:r>
              <w:rPr>
                <w:sz w:val="22"/>
                <w:szCs w:val="22"/>
              </w:rPr>
              <w:t>70890366</w:t>
            </w:r>
          </w:p>
        </w:tc>
      </w:tr>
      <w:tr w:rsidR="00B23AFC" w:rsidRPr="00756AF0" w14:paraId="7332DEA7" w14:textId="77777777" w:rsidTr="00741201">
        <w:trPr>
          <w:gridAfter w:val="1"/>
          <w:wAfter w:w="59" w:type="pct"/>
          <w:trHeight w:val="237"/>
        </w:trPr>
        <w:tc>
          <w:tcPr>
            <w:tcW w:w="1975" w:type="pct"/>
            <w:tcMar>
              <w:left w:w="0" w:type="dxa"/>
            </w:tcMar>
            <w:vAlign w:val="center"/>
          </w:tcPr>
          <w:p w14:paraId="160FD057" w14:textId="77777777" w:rsidR="00B23AFC" w:rsidRPr="00756AF0" w:rsidRDefault="00B23AFC" w:rsidP="00B23AFC">
            <w:pPr>
              <w:rPr>
                <w:sz w:val="22"/>
                <w:szCs w:val="22"/>
              </w:rPr>
            </w:pPr>
            <w:r w:rsidRPr="00756AF0">
              <w:rPr>
                <w:sz w:val="22"/>
                <w:szCs w:val="22"/>
              </w:rPr>
              <w:t>DIČ:</w:t>
            </w:r>
          </w:p>
        </w:tc>
        <w:tc>
          <w:tcPr>
            <w:tcW w:w="2967" w:type="pct"/>
            <w:tcMar>
              <w:left w:w="0" w:type="dxa"/>
            </w:tcMar>
          </w:tcPr>
          <w:p w14:paraId="77B844C3" w14:textId="7DD944CB" w:rsidR="00B23AFC" w:rsidRPr="00756AF0" w:rsidRDefault="00C91988" w:rsidP="00B23AFC">
            <w:pPr>
              <w:rPr>
                <w:sz w:val="22"/>
                <w:szCs w:val="22"/>
              </w:rPr>
            </w:pPr>
            <w:r>
              <w:rPr>
                <w:sz w:val="22"/>
                <w:szCs w:val="22"/>
              </w:rPr>
              <w:t>CZ70890366</w:t>
            </w:r>
          </w:p>
        </w:tc>
      </w:tr>
      <w:tr w:rsidR="00B23AFC" w:rsidRPr="00756AF0" w14:paraId="387A97A6" w14:textId="77777777" w:rsidTr="00741201">
        <w:trPr>
          <w:gridAfter w:val="1"/>
          <w:wAfter w:w="59" w:type="pct"/>
          <w:trHeight w:val="237"/>
        </w:trPr>
        <w:tc>
          <w:tcPr>
            <w:tcW w:w="1975" w:type="pct"/>
            <w:tcMar>
              <w:left w:w="0" w:type="dxa"/>
            </w:tcMar>
            <w:vAlign w:val="center"/>
          </w:tcPr>
          <w:p w14:paraId="0194A994" w14:textId="77777777" w:rsidR="00B23AFC" w:rsidRPr="00756AF0" w:rsidRDefault="00B23AFC" w:rsidP="00B23AFC">
            <w:pPr>
              <w:rPr>
                <w:sz w:val="22"/>
                <w:szCs w:val="22"/>
              </w:rPr>
            </w:pPr>
            <w:r w:rsidRPr="00756AF0">
              <w:rPr>
                <w:sz w:val="22"/>
                <w:szCs w:val="22"/>
              </w:rPr>
              <w:t>zastoupený:</w:t>
            </w:r>
          </w:p>
        </w:tc>
        <w:tc>
          <w:tcPr>
            <w:tcW w:w="2967" w:type="pct"/>
            <w:tcMar>
              <w:left w:w="0" w:type="dxa"/>
            </w:tcMar>
          </w:tcPr>
          <w:p w14:paraId="3F3A3E73" w14:textId="133112C4" w:rsidR="00B23AFC" w:rsidRPr="00756AF0" w:rsidRDefault="00C91988" w:rsidP="00B23AFC">
            <w:pPr>
              <w:rPr>
                <w:sz w:val="22"/>
                <w:szCs w:val="22"/>
              </w:rPr>
            </w:pPr>
            <w:r>
              <w:rPr>
                <w:sz w:val="22"/>
                <w:szCs w:val="22"/>
              </w:rPr>
              <w:t>Martin Záhoř, náměstek hejtmana pro oblast sociálních věcí, investic a majetku</w:t>
            </w:r>
          </w:p>
        </w:tc>
      </w:tr>
      <w:tr w:rsidR="00B23AFC" w:rsidRPr="00756AF0" w14:paraId="1EA86437" w14:textId="77777777" w:rsidTr="00741201">
        <w:trPr>
          <w:gridAfter w:val="1"/>
          <w:wAfter w:w="59" w:type="pct"/>
          <w:trHeight w:val="70"/>
        </w:trPr>
        <w:tc>
          <w:tcPr>
            <w:tcW w:w="1975" w:type="pct"/>
            <w:tcMar>
              <w:left w:w="0" w:type="dxa"/>
            </w:tcMar>
            <w:vAlign w:val="center"/>
          </w:tcPr>
          <w:p w14:paraId="52188063" w14:textId="77777777" w:rsidR="00B23AFC" w:rsidRPr="00756AF0" w:rsidRDefault="00B23AFC" w:rsidP="00B23AFC">
            <w:pPr>
              <w:rPr>
                <w:sz w:val="22"/>
                <w:szCs w:val="22"/>
              </w:rPr>
            </w:pPr>
            <w:r w:rsidRPr="00756AF0">
              <w:rPr>
                <w:sz w:val="22"/>
                <w:szCs w:val="22"/>
              </w:rPr>
              <w:t>bankovní spojení:</w:t>
            </w:r>
          </w:p>
        </w:tc>
        <w:tc>
          <w:tcPr>
            <w:tcW w:w="2967" w:type="pct"/>
            <w:tcMar>
              <w:left w:w="0" w:type="dxa"/>
            </w:tcMar>
          </w:tcPr>
          <w:p w14:paraId="110241F1" w14:textId="5CA995C9" w:rsidR="00B23AFC" w:rsidRPr="00756AF0" w:rsidRDefault="00C91988" w:rsidP="00B23AFC">
            <w:pPr>
              <w:rPr>
                <w:sz w:val="22"/>
                <w:szCs w:val="22"/>
              </w:rPr>
            </w:pPr>
            <w:r>
              <w:rPr>
                <w:sz w:val="22"/>
                <w:szCs w:val="22"/>
              </w:rPr>
              <w:t>1063003350/5500, Raiffeisenbank a.s.</w:t>
            </w:r>
          </w:p>
        </w:tc>
      </w:tr>
    </w:tbl>
    <w:p w14:paraId="3D194528" w14:textId="77777777" w:rsidR="00B23AFC" w:rsidRPr="00756AF0" w:rsidRDefault="00B23AFC" w:rsidP="00B23AFC">
      <w:pPr>
        <w:rPr>
          <w:szCs w:val="22"/>
        </w:rPr>
      </w:pPr>
      <w:r w:rsidRPr="00756AF0">
        <w:rPr>
          <w:szCs w:val="22"/>
        </w:rPr>
        <w:t>dále jen „objednatel“</w:t>
      </w:r>
    </w:p>
    <w:p w14:paraId="0D7EEBB2" w14:textId="77777777" w:rsidR="00B23AFC" w:rsidRPr="00756AF0" w:rsidRDefault="00B23AFC" w:rsidP="00B23AFC">
      <w:pPr>
        <w:rPr>
          <w:szCs w:val="22"/>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6859"/>
      </w:tblGrid>
      <w:tr w:rsidR="00B23AFC" w:rsidRPr="00756AF0" w14:paraId="7384B8BD" w14:textId="77777777" w:rsidTr="00B23AFC">
        <w:trPr>
          <w:trHeight w:val="237"/>
        </w:trPr>
        <w:tc>
          <w:tcPr>
            <w:tcW w:w="1462" w:type="pct"/>
            <w:tcMar>
              <w:left w:w="0" w:type="dxa"/>
            </w:tcMar>
            <w:vAlign w:val="center"/>
          </w:tcPr>
          <w:p w14:paraId="5924CF2C" w14:textId="77777777" w:rsidR="00B23AFC" w:rsidRPr="00756AF0" w:rsidRDefault="00B23AFC" w:rsidP="00B23AFC">
            <w:pPr>
              <w:rPr>
                <w:b/>
                <w:sz w:val="22"/>
                <w:szCs w:val="22"/>
              </w:rPr>
            </w:pPr>
            <w:r w:rsidRPr="00756AF0">
              <w:rPr>
                <w:b/>
                <w:sz w:val="22"/>
                <w:szCs w:val="22"/>
              </w:rPr>
              <w:t>ZHOTOVITEL</w:t>
            </w:r>
          </w:p>
        </w:tc>
        <w:tc>
          <w:tcPr>
            <w:tcW w:w="3538" w:type="pct"/>
            <w:tcMar>
              <w:left w:w="0" w:type="dxa"/>
            </w:tcMar>
          </w:tcPr>
          <w:p w14:paraId="742CBE12" w14:textId="77777777" w:rsidR="00B23AFC" w:rsidRPr="00756AF0" w:rsidRDefault="00B23AFC" w:rsidP="00B23AFC">
            <w:pPr>
              <w:rPr>
                <w:sz w:val="22"/>
                <w:szCs w:val="22"/>
              </w:rPr>
            </w:pPr>
          </w:p>
        </w:tc>
      </w:tr>
    </w:tbl>
    <w:tbl>
      <w:tblPr>
        <w:tblStyle w:val="Mkatabulky1"/>
        <w:tblW w:w="551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860"/>
      </w:tblGrid>
      <w:tr w:rsidR="00510C08" w:rsidRPr="00510C08" w14:paraId="7B772D33" w14:textId="77777777" w:rsidTr="00820670">
        <w:trPr>
          <w:trHeight w:val="334"/>
        </w:trPr>
        <w:tc>
          <w:tcPr>
            <w:tcW w:w="1791" w:type="pct"/>
            <w:tcMar>
              <w:left w:w="0" w:type="dxa"/>
            </w:tcMar>
            <w:vAlign w:val="center"/>
          </w:tcPr>
          <w:p w14:paraId="61C1BFAB" w14:textId="77777777" w:rsidR="00510C08" w:rsidRPr="00510C08" w:rsidRDefault="00510C08" w:rsidP="00510C08">
            <w:pPr>
              <w:rPr>
                <w:sz w:val="22"/>
                <w:szCs w:val="22"/>
              </w:rPr>
            </w:pPr>
            <w:r w:rsidRPr="00510C08">
              <w:rPr>
                <w:sz w:val="22"/>
                <w:szCs w:val="22"/>
              </w:rPr>
              <w:t>se sídlem:</w:t>
            </w:r>
          </w:p>
        </w:tc>
        <w:tc>
          <w:tcPr>
            <w:tcW w:w="3209" w:type="pct"/>
            <w:tcMar>
              <w:left w:w="0" w:type="dxa"/>
            </w:tcMar>
          </w:tcPr>
          <w:p w14:paraId="60E2E4FA" w14:textId="77777777" w:rsidR="00510C08" w:rsidRPr="00510C08" w:rsidRDefault="00510C08" w:rsidP="00A07611">
            <w:pPr>
              <w:rPr>
                <w:sz w:val="22"/>
                <w:szCs w:val="22"/>
              </w:rPr>
            </w:pPr>
            <w:r w:rsidRPr="00510C08">
              <w:rPr>
                <w:sz w:val="22"/>
                <w:szCs w:val="22"/>
              </w:rPr>
              <w:t>…………………………………….</w:t>
            </w:r>
          </w:p>
        </w:tc>
      </w:tr>
      <w:tr w:rsidR="00510C08" w:rsidRPr="00510C08" w14:paraId="6F6BB204" w14:textId="77777777" w:rsidTr="00820670">
        <w:trPr>
          <w:trHeight w:val="237"/>
        </w:trPr>
        <w:tc>
          <w:tcPr>
            <w:tcW w:w="1791" w:type="pct"/>
            <w:tcMar>
              <w:left w:w="0" w:type="dxa"/>
            </w:tcMar>
            <w:vAlign w:val="center"/>
          </w:tcPr>
          <w:p w14:paraId="260DEA53" w14:textId="77777777" w:rsidR="00510C08" w:rsidRPr="00510C08" w:rsidRDefault="00510C08" w:rsidP="00510C08">
            <w:pPr>
              <w:rPr>
                <w:sz w:val="22"/>
                <w:szCs w:val="22"/>
              </w:rPr>
            </w:pPr>
            <w:r w:rsidRPr="00510C08">
              <w:rPr>
                <w:sz w:val="22"/>
                <w:szCs w:val="22"/>
              </w:rPr>
              <w:t>IČO:</w:t>
            </w:r>
          </w:p>
        </w:tc>
        <w:tc>
          <w:tcPr>
            <w:tcW w:w="3209" w:type="pct"/>
            <w:tcMar>
              <w:left w:w="0" w:type="dxa"/>
            </w:tcMar>
          </w:tcPr>
          <w:p w14:paraId="7EE34219" w14:textId="77777777" w:rsidR="00510C08" w:rsidRPr="00510C08" w:rsidRDefault="00510C08" w:rsidP="00A07611">
            <w:pPr>
              <w:rPr>
                <w:sz w:val="22"/>
                <w:szCs w:val="22"/>
              </w:rPr>
            </w:pPr>
            <w:r w:rsidRPr="00510C08">
              <w:rPr>
                <w:sz w:val="22"/>
                <w:szCs w:val="22"/>
              </w:rPr>
              <w:t>…………………………………….</w:t>
            </w:r>
          </w:p>
        </w:tc>
      </w:tr>
      <w:tr w:rsidR="00510C08" w:rsidRPr="00510C08" w14:paraId="6BD93202" w14:textId="77777777" w:rsidTr="00820670">
        <w:trPr>
          <w:trHeight w:val="237"/>
        </w:trPr>
        <w:tc>
          <w:tcPr>
            <w:tcW w:w="1791" w:type="pct"/>
            <w:tcMar>
              <w:left w:w="0" w:type="dxa"/>
            </w:tcMar>
            <w:vAlign w:val="center"/>
          </w:tcPr>
          <w:p w14:paraId="119923E4" w14:textId="77777777" w:rsidR="00510C08" w:rsidRPr="00510C08" w:rsidRDefault="00510C08" w:rsidP="00510C08">
            <w:pPr>
              <w:rPr>
                <w:sz w:val="22"/>
                <w:szCs w:val="22"/>
              </w:rPr>
            </w:pPr>
            <w:r w:rsidRPr="00510C08">
              <w:rPr>
                <w:sz w:val="22"/>
                <w:szCs w:val="22"/>
              </w:rPr>
              <w:t>DIČ:</w:t>
            </w:r>
          </w:p>
        </w:tc>
        <w:tc>
          <w:tcPr>
            <w:tcW w:w="3209" w:type="pct"/>
            <w:tcMar>
              <w:left w:w="0" w:type="dxa"/>
            </w:tcMar>
          </w:tcPr>
          <w:p w14:paraId="3B028C9D" w14:textId="77777777" w:rsidR="00510C08" w:rsidRPr="00510C08" w:rsidRDefault="00510C08" w:rsidP="00A07611">
            <w:pPr>
              <w:rPr>
                <w:sz w:val="22"/>
                <w:szCs w:val="22"/>
              </w:rPr>
            </w:pPr>
            <w:r w:rsidRPr="00510C08">
              <w:rPr>
                <w:sz w:val="22"/>
                <w:szCs w:val="22"/>
              </w:rPr>
              <w:t>…………………………………….</w:t>
            </w:r>
          </w:p>
        </w:tc>
      </w:tr>
      <w:tr w:rsidR="00510C08" w:rsidRPr="00510C08" w14:paraId="7763DE71" w14:textId="77777777" w:rsidTr="00820670">
        <w:trPr>
          <w:trHeight w:val="237"/>
        </w:trPr>
        <w:tc>
          <w:tcPr>
            <w:tcW w:w="1791" w:type="pct"/>
            <w:tcMar>
              <w:left w:w="0" w:type="dxa"/>
            </w:tcMar>
            <w:vAlign w:val="center"/>
          </w:tcPr>
          <w:p w14:paraId="066061CE" w14:textId="77777777" w:rsidR="00510C08" w:rsidRPr="00510C08" w:rsidRDefault="00510C08" w:rsidP="00510C08">
            <w:pPr>
              <w:rPr>
                <w:sz w:val="22"/>
                <w:szCs w:val="22"/>
              </w:rPr>
            </w:pPr>
            <w:r w:rsidRPr="00510C08">
              <w:rPr>
                <w:sz w:val="22"/>
                <w:szCs w:val="22"/>
              </w:rPr>
              <w:t>zapsaný ve veřejném rejstříku:</w:t>
            </w:r>
          </w:p>
        </w:tc>
        <w:tc>
          <w:tcPr>
            <w:tcW w:w="3209" w:type="pct"/>
            <w:vAlign w:val="center"/>
          </w:tcPr>
          <w:p w14:paraId="3A94BEAE" w14:textId="77777777" w:rsidR="00510C08" w:rsidRPr="00510C08" w:rsidRDefault="00510C08" w:rsidP="00A07611">
            <w:pPr>
              <w:ind w:left="-108"/>
              <w:rPr>
                <w:sz w:val="22"/>
                <w:szCs w:val="22"/>
              </w:rPr>
            </w:pPr>
            <w:r w:rsidRPr="00510C08">
              <w:rPr>
                <w:sz w:val="22"/>
                <w:szCs w:val="22"/>
              </w:rPr>
              <w:t>Spisová značka: …</w:t>
            </w:r>
            <w:proofErr w:type="gramStart"/>
            <w:r w:rsidRPr="00510C08">
              <w:rPr>
                <w:sz w:val="22"/>
                <w:szCs w:val="22"/>
              </w:rPr>
              <w:t>…</w:t>
            </w:r>
            <w:proofErr w:type="gramEnd"/>
            <w:r w:rsidRPr="00510C08">
              <w:rPr>
                <w:sz w:val="22"/>
                <w:szCs w:val="22"/>
              </w:rPr>
              <w:t xml:space="preserve">.  </w:t>
            </w:r>
            <w:proofErr w:type="gramStart"/>
            <w:r w:rsidRPr="00510C08">
              <w:rPr>
                <w:sz w:val="22"/>
                <w:szCs w:val="22"/>
              </w:rPr>
              <w:t>uvedená</w:t>
            </w:r>
            <w:proofErr w:type="gramEnd"/>
            <w:r w:rsidRPr="00510C08">
              <w:rPr>
                <w:sz w:val="22"/>
                <w:szCs w:val="22"/>
              </w:rPr>
              <w:t xml:space="preserve"> u …………………………</w:t>
            </w:r>
          </w:p>
        </w:tc>
      </w:tr>
      <w:tr w:rsidR="00510C08" w:rsidRPr="00510C08" w14:paraId="25C2DAF7" w14:textId="77777777" w:rsidTr="00820670">
        <w:trPr>
          <w:trHeight w:val="237"/>
        </w:trPr>
        <w:tc>
          <w:tcPr>
            <w:tcW w:w="1791" w:type="pct"/>
            <w:tcMar>
              <w:left w:w="0" w:type="dxa"/>
            </w:tcMar>
            <w:vAlign w:val="center"/>
          </w:tcPr>
          <w:p w14:paraId="4D598EF5" w14:textId="77777777" w:rsidR="00510C08" w:rsidRPr="00510C08" w:rsidRDefault="00510C08" w:rsidP="00510C08">
            <w:pPr>
              <w:rPr>
                <w:sz w:val="22"/>
                <w:szCs w:val="22"/>
              </w:rPr>
            </w:pPr>
            <w:r w:rsidRPr="00510C08">
              <w:rPr>
                <w:sz w:val="22"/>
                <w:szCs w:val="22"/>
              </w:rPr>
              <w:t>zastoupený:</w:t>
            </w:r>
          </w:p>
        </w:tc>
        <w:tc>
          <w:tcPr>
            <w:tcW w:w="3209" w:type="pct"/>
            <w:tcMar>
              <w:left w:w="0" w:type="dxa"/>
            </w:tcMar>
          </w:tcPr>
          <w:p w14:paraId="7FCE3B38" w14:textId="77777777" w:rsidR="00510C08" w:rsidRPr="00510C08" w:rsidRDefault="00510C08" w:rsidP="00510C08">
            <w:pPr>
              <w:rPr>
                <w:sz w:val="22"/>
                <w:szCs w:val="22"/>
              </w:rPr>
            </w:pPr>
            <w:r w:rsidRPr="00510C08">
              <w:rPr>
                <w:sz w:val="22"/>
                <w:szCs w:val="22"/>
              </w:rPr>
              <w:t>…………………………………….</w:t>
            </w:r>
          </w:p>
        </w:tc>
      </w:tr>
      <w:tr w:rsidR="00510C08" w:rsidRPr="00510C08" w14:paraId="57B49530" w14:textId="77777777" w:rsidTr="00820670">
        <w:trPr>
          <w:trHeight w:val="237"/>
        </w:trPr>
        <w:tc>
          <w:tcPr>
            <w:tcW w:w="1791" w:type="pct"/>
            <w:tcMar>
              <w:left w:w="0" w:type="dxa"/>
            </w:tcMar>
            <w:vAlign w:val="center"/>
          </w:tcPr>
          <w:p w14:paraId="3F5706E1" w14:textId="77777777" w:rsidR="00510C08" w:rsidRPr="00510C08" w:rsidRDefault="00510C08" w:rsidP="00510C08">
            <w:pPr>
              <w:rPr>
                <w:sz w:val="22"/>
                <w:szCs w:val="22"/>
              </w:rPr>
            </w:pPr>
            <w:r w:rsidRPr="00510C08">
              <w:rPr>
                <w:sz w:val="22"/>
                <w:szCs w:val="22"/>
              </w:rPr>
              <w:t>bankovní spojení:</w:t>
            </w:r>
          </w:p>
        </w:tc>
        <w:tc>
          <w:tcPr>
            <w:tcW w:w="3209" w:type="pct"/>
            <w:tcMar>
              <w:left w:w="0" w:type="dxa"/>
            </w:tcMar>
          </w:tcPr>
          <w:p w14:paraId="08AFB4B7" w14:textId="77777777" w:rsidR="00510C08" w:rsidRPr="00510C08" w:rsidRDefault="00510C08" w:rsidP="00510C08">
            <w:pPr>
              <w:rPr>
                <w:sz w:val="22"/>
                <w:szCs w:val="22"/>
              </w:rPr>
            </w:pPr>
            <w:r w:rsidRPr="00510C08">
              <w:rPr>
                <w:sz w:val="22"/>
                <w:szCs w:val="22"/>
              </w:rPr>
              <w:t>…………………………………….</w:t>
            </w:r>
          </w:p>
        </w:tc>
      </w:tr>
      <w:tr w:rsidR="00510C08" w:rsidRPr="00510C08" w14:paraId="494A4605" w14:textId="77777777" w:rsidTr="00820670">
        <w:trPr>
          <w:trHeight w:val="237"/>
        </w:trPr>
        <w:tc>
          <w:tcPr>
            <w:tcW w:w="1791" w:type="pct"/>
            <w:tcMar>
              <w:left w:w="0" w:type="dxa"/>
            </w:tcMar>
            <w:vAlign w:val="center"/>
          </w:tcPr>
          <w:p w14:paraId="45CC41EE" w14:textId="604CAB3D" w:rsidR="00510C08" w:rsidRPr="00510C08" w:rsidRDefault="00311FE9" w:rsidP="00510C08">
            <w:pPr>
              <w:rPr>
                <w:sz w:val="22"/>
                <w:szCs w:val="22"/>
              </w:rPr>
            </w:pPr>
            <w:r>
              <w:rPr>
                <w:sz w:val="22"/>
                <w:szCs w:val="22"/>
              </w:rPr>
              <w:t>Hlavní/v</w:t>
            </w:r>
            <w:r w:rsidR="00510C08" w:rsidRPr="00510C08">
              <w:rPr>
                <w:sz w:val="22"/>
                <w:szCs w:val="22"/>
              </w:rPr>
              <w:t>edoucí projektant</w:t>
            </w:r>
            <w:r w:rsidR="00D00877">
              <w:t xml:space="preserve"> </w:t>
            </w:r>
            <w:r w:rsidR="00D00877" w:rsidRPr="00D00877">
              <w:rPr>
                <w:sz w:val="22"/>
                <w:szCs w:val="22"/>
              </w:rPr>
              <w:t>autorizovaný inženýr pro obor pozemní stavby (IP00) nebo autorizovaný architekt pro obor architektura</w:t>
            </w:r>
            <w:r w:rsidR="00510C08" w:rsidRPr="00510C08">
              <w:rPr>
                <w:sz w:val="22"/>
                <w:szCs w:val="22"/>
              </w:rPr>
              <w:t>:</w:t>
            </w:r>
          </w:p>
        </w:tc>
        <w:tc>
          <w:tcPr>
            <w:tcW w:w="3209" w:type="pct"/>
            <w:tcMar>
              <w:left w:w="0" w:type="dxa"/>
            </w:tcMar>
            <w:vAlign w:val="bottom"/>
          </w:tcPr>
          <w:p w14:paraId="480A2C17" w14:textId="78521AE6" w:rsidR="00510C08" w:rsidRPr="00510C08" w:rsidRDefault="00510C08" w:rsidP="00D00877">
            <w:pPr>
              <w:rPr>
                <w:sz w:val="22"/>
                <w:szCs w:val="22"/>
              </w:rPr>
            </w:pPr>
            <w:r w:rsidRPr="00510C08">
              <w:rPr>
                <w:sz w:val="22"/>
                <w:szCs w:val="22"/>
              </w:rPr>
              <w:t xml:space="preserve">…………………………………….. </w:t>
            </w:r>
          </w:p>
        </w:tc>
      </w:tr>
    </w:tbl>
    <w:p w14:paraId="11C8274E" w14:textId="6765BCE1" w:rsidR="00510C08" w:rsidRPr="00510C08" w:rsidRDefault="00510C08" w:rsidP="00510C08">
      <w:pPr>
        <w:rPr>
          <w:szCs w:val="22"/>
        </w:rPr>
      </w:pPr>
      <w:r w:rsidRPr="00510C08">
        <w:rPr>
          <w:szCs w:val="22"/>
        </w:rPr>
        <w:t>dále jen „zhotovitel“</w:t>
      </w:r>
      <w:r w:rsidR="0003079E">
        <w:rPr>
          <w:szCs w:val="22"/>
        </w:rPr>
        <w:t xml:space="preserve"> </w:t>
      </w:r>
    </w:p>
    <w:p w14:paraId="2BD43E53" w14:textId="62435FA4" w:rsidR="00646856" w:rsidRPr="00EC40AD" w:rsidRDefault="00612D4D" w:rsidP="008207DC">
      <w:pPr>
        <w:pStyle w:val="Nadpis1"/>
        <w:ind w:left="0" w:firstLine="0"/>
      </w:pPr>
      <w:r w:rsidRPr="00EC40AD">
        <w:t>PREAMBULE</w:t>
      </w:r>
    </w:p>
    <w:p w14:paraId="5ECDA9DC" w14:textId="60B7D415" w:rsidR="00646856" w:rsidRPr="00EC40AD" w:rsidRDefault="005F1EA6" w:rsidP="00016453">
      <w:pPr>
        <w:pStyle w:val="Odstavecseseznamem"/>
        <w:numPr>
          <w:ilvl w:val="1"/>
          <w:numId w:val="1"/>
        </w:numPr>
        <w:ind w:left="709" w:hanging="709"/>
        <w:jc w:val="both"/>
      </w:pPr>
      <w:r w:rsidRPr="00EC40AD">
        <w:t>Tato S</w:t>
      </w:r>
      <w:r w:rsidR="00612D4D" w:rsidRPr="00EC40AD">
        <w:t>mlouva o dílo (dále jen „Smlouva“) je uzavřena v soulad</w:t>
      </w:r>
      <w:r w:rsidRPr="00EC40AD">
        <w:t>u s ustanovením § 2586 a násl. z</w:t>
      </w:r>
      <w:r w:rsidR="00612D4D" w:rsidRPr="00EC40AD">
        <w:t>ákona č. 89/2012 Sb., občanský zákoník</w:t>
      </w:r>
      <w:r w:rsidR="00F340C2" w:rsidRPr="00EC40AD">
        <w:t>, v platném znění</w:t>
      </w:r>
      <w:r w:rsidR="00612D4D" w:rsidRPr="00EC40AD">
        <w:t xml:space="preserve"> (dále jen „</w:t>
      </w:r>
      <w:proofErr w:type="spellStart"/>
      <w:r w:rsidR="00612D4D" w:rsidRPr="00EC40AD">
        <w:t>ObčZ</w:t>
      </w:r>
      <w:proofErr w:type="spellEnd"/>
      <w:r w:rsidR="00612D4D" w:rsidRPr="00EC40AD">
        <w:t>“).</w:t>
      </w:r>
    </w:p>
    <w:p w14:paraId="61D55204" w14:textId="5AF17634" w:rsidR="00646856" w:rsidRPr="00EC40AD" w:rsidRDefault="00612D4D" w:rsidP="00EA0E55">
      <w:pPr>
        <w:pStyle w:val="Odstavecseseznamem"/>
        <w:numPr>
          <w:ilvl w:val="1"/>
          <w:numId w:val="1"/>
        </w:numPr>
        <w:ind w:left="709" w:hanging="709"/>
        <w:jc w:val="both"/>
      </w:pPr>
      <w:r w:rsidRPr="00EC40AD">
        <w:t xml:space="preserve">Smlouva je uzavřena na základě </w:t>
      </w:r>
      <w:r w:rsidR="00BE0419">
        <w:t xml:space="preserve">výsledku </w:t>
      </w:r>
      <w:r w:rsidRPr="00EC40AD">
        <w:t>veřejné zakázky</w:t>
      </w:r>
      <w:r w:rsidRPr="00EC40AD">
        <w:rPr>
          <w:b/>
        </w:rPr>
        <w:t xml:space="preserve"> </w:t>
      </w:r>
      <w:bookmarkStart w:id="0" w:name="_Hlk85543801"/>
      <w:r w:rsidR="004A7268" w:rsidRPr="00EC40AD">
        <w:rPr>
          <w:b/>
        </w:rPr>
        <w:t>„</w:t>
      </w:r>
      <w:bookmarkEnd w:id="0"/>
      <w:r w:rsidR="00EA0E55" w:rsidRPr="00EA0E55">
        <w:rPr>
          <w:b/>
        </w:rPr>
        <w:t>DÍLNY SPŠ STROJNICKÉ A SOŠ PROF. ŠVEJCARA, PLZEŇ, KLATOVSKÁ 109 – PROJEKTOVÁ DOKUMENTACE</w:t>
      </w:r>
      <w:r w:rsidR="004A7268" w:rsidRPr="00EC40AD">
        <w:rPr>
          <w:rStyle w:val="Siln"/>
          <w:b w:val="0"/>
        </w:rPr>
        <w:t xml:space="preserve">“ </w:t>
      </w:r>
      <w:r w:rsidRPr="00EC40AD">
        <w:t>vyhlášené dne ……</w:t>
      </w:r>
      <w:proofErr w:type="gramStart"/>
      <w:r w:rsidRPr="00EC40AD">
        <w:t xml:space="preserve">…... </w:t>
      </w:r>
      <w:r w:rsidR="00131E25">
        <w:t xml:space="preserve">- </w:t>
      </w:r>
      <w:r w:rsidR="00673CD5" w:rsidRPr="00673CD5">
        <w:t>nadlimitní</w:t>
      </w:r>
      <w:proofErr w:type="gramEnd"/>
      <w:r w:rsidR="00673CD5" w:rsidRPr="00673CD5">
        <w:t xml:space="preserve"> veřejná zakázka na služby zadávaná v otevřeném řízení dle § 56 a § 57 zák. 134/2016 Sb., o zadávání veřejných zakázek (dále jen ZZVZ)</w:t>
      </w:r>
      <w:r w:rsidR="00FA54DB" w:rsidRPr="00EC40AD">
        <w:t>.</w:t>
      </w:r>
    </w:p>
    <w:p w14:paraId="699B31F2" w14:textId="7250F4AC" w:rsidR="00646856" w:rsidRPr="00EC40AD" w:rsidRDefault="00612D4D" w:rsidP="00016453">
      <w:pPr>
        <w:pStyle w:val="Odstavecseseznamem"/>
        <w:numPr>
          <w:ilvl w:val="1"/>
          <w:numId w:val="1"/>
        </w:numPr>
        <w:ind w:left="709" w:hanging="709"/>
        <w:jc w:val="both"/>
      </w:pPr>
      <w:r w:rsidRPr="00EC40AD">
        <w:t xml:space="preserve">Důvodem uzavření této Smlouvy je vymezení způsobu a rozsahu provedení díla </w:t>
      </w:r>
      <w:r w:rsidR="005F1EA6" w:rsidRPr="00EC40AD">
        <w:t>zhotovitelem a </w:t>
      </w:r>
      <w:r w:rsidRPr="00EC40AD">
        <w:t xml:space="preserve">stanovení </w:t>
      </w:r>
      <w:r w:rsidR="00F340C2" w:rsidRPr="00EC40AD">
        <w:t xml:space="preserve">vzájemných </w:t>
      </w:r>
      <w:r w:rsidRPr="00EC40AD">
        <w:t>práv a povinností</w:t>
      </w:r>
      <w:r w:rsidR="00F340C2" w:rsidRPr="00EC40AD">
        <w:t xml:space="preserve"> smluvních stran</w:t>
      </w:r>
      <w:r w:rsidRPr="00EC40AD">
        <w:t>.</w:t>
      </w:r>
    </w:p>
    <w:p w14:paraId="2CE58D45" w14:textId="26C76E36" w:rsidR="00646856" w:rsidRPr="00EC40AD" w:rsidRDefault="00612D4D" w:rsidP="00226805">
      <w:pPr>
        <w:pStyle w:val="Odstavecseseznamem"/>
        <w:numPr>
          <w:ilvl w:val="1"/>
          <w:numId w:val="1"/>
        </w:numPr>
        <w:ind w:left="709" w:hanging="709"/>
        <w:jc w:val="both"/>
      </w:pPr>
      <w:r w:rsidRPr="00EC40AD">
        <w:t>Objednatelem je zadavatel a zhotovitelem je dodavatel po uzavření Smlouvy.</w:t>
      </w:r>
    </w:p>
    <w:p w14:paraId="198D5917" w14:textId="11B1ABF9" w:rsidR="00226805" w:rsidRPr="00744B35" w:rsidRDefault="00F773C9" w:rsidP="00744B35">
      <w:pPr>
        <w:pStyle w:val="Odstavecseseznamem"/>
        <w:numPr>
          <w:ilvl w:val="1"/>
          <w:numId w:val="1"/>
        </w:numPr>
        <w:ind w:left="709" w:hanging="709"/>
        <w:jc w:val="both"/>
      </w:pPr>
      <w:r w:rsidRPr="00744B35">
        <w:t xml:space="preserve">Cílem a záměrem Objednatele je získání projektové dokumentace pro provedení stavby </w:t>
      </w:r>
      <w:r w:rsidR="00226805" w:rsidRPr="00744B35">
        <w:t>vč. pravomocných povolení s důrazem na ekonomičnost realizace stavby a ekonomický a ekologický provoz objektu. Projektovou dokumentací se rozumí zpracování technické dokumentace v souladu s</w:t>
      </w:r>
      <w:r w:rsidR="005A63A1">
        <w:t> </w:t>
      </w:r>
      <w:r w:rsidR="00226805" w:rsidRPr="00744B35">
        <w:t xml:space="preserve">požadavky zák. </w:t>
      </w:r>
      <w:r w:rsidR="00EA0E55">
        <w:t>2</w:t>
      </w:r>
      <w:r w:rsidR="00226805" w:rsidRPr="00744B35">
        <w:t>83/20</w:t>
      </w:r>
      <w:r w:rsidR="00EA0E55">
        <w:t>21</w:t>
      </w:r>
      <w:r w:rsidR="00226805" w:rsidRPr="00744B35">
        <w:t xml:space="preserve"> Sb.</w:t>
      </w:r>
      <w:r w:rsidR="00311FE9">
        <w:t xml:space="preserve"> v platném </w:t>
      </w:r>
      <w:r w:rsidR="00EA0E55">
        <w:t xml:space="preserve">znění vč. jeho prováděcích vyhlášek, </w:t>
      </w:r>
      <w:r w:rsidR="00226805" w:rsidRPr="00744B35">
        <w:t xml:space="preserve">v rozsahu </w:t>
      </w:r>
      <w:r w:rsidR="00A735F8">
        <w:t xml:space="preserve">doposud platné </w:t>
      </w:r>
      <w:r w:rsidR="00226805" w:rsidRPr="00744B35">
        <w:t>vyhl</w:t>
      </w:r>
      <w:r w:rsidR="00723151">
        <w:t>ášky</w:t>
      </w:r>
      <w:r w:rsidR="00226805" w:rsidRPr="00744B35">
        <w:t xml:space="preserve"> 499/2006 Sb.</w:t>
      </w:r>
      <w:r w:rsidR="00C47AB6">
        <w:t xml:space="preserve">, nového stavebního zákona č. </w:t>
      </w:r>
      <w:r w:rsidR="00AC5F9D">
        <w:t>283/2021 S</w:t>
      </w:r>
      <w:r w:rsidR="00723151">
        <w:t>b</w:t>
      </w:r>
      <w:r w:rsidR="00AC5F9D">
        <w:t>.,</w:t>
      </w:r>
      <w:r w:rsidR="000A6F77">
        <w:t xml:space="preserve"> a</w:t>
      </w:r>
      <w:r w:rsidR="00A735F8">
        <w:t xml:space="preserve"> </w:t>
      </w:r>
      <w:r w:rsidR="000A6F77">
        <w:t xml:space="preserve">s využitím metody BIM </w:t>
      </w:r>
      <w:r w:rsidR="00723151">
        <w:t>v</w:t>
      </w:r>
      <w:r w:rsidR="00744B35" w:rsidRPr="00744B35">
        <w:t>č. všech souvisejících činností potřebných pro legalizaci stavby, pro realizaci stavby a</w:t>
      </w:r>
      <w:r w:rsidR="005A63A1">
        <w:t> </w:t>
      </w:r>
      <w:r w:rsidR="00744B35" w:rsidRPr="00744B35">
        <w:t>výběr dodavatele vč. poskytnutí autorských práv a autorského dozoru</w:t>
      </w:r>
      <w:r w:rsidR="00226805" w:rsidRPr="00744B35">
        <w:t>.</w:t>
      </w:r>
      <w:r w:rsidR="00BC0A10">
        <w:t xml:space="preserve"> </w:t>
      </w:r>
    </w:p>
    <w:p w14:paraId="015226A8" w14:textId="18267A3C" w:rsidR="00612D4D" w:rsidRPr="00EC40AD" w:rsidRDefault="00612D4D" w:rsidP="008207DC">
      <w:pPr>
        <w:pStyle w:val="Nadpis1"/>
        <w:ind w:left="0" w:firstLine="0"/>
      </w:pPr>
      <w:r w:rsidRPr="00EC40AD">
        <w:lastRenderedPageBreak/>
        <w:t>PŘEDMĚT SMLOUVY</w:t>
      </w:r>
    </w:p>
    <w:p w14:paraId="1C6E5E29" w14:textId="06981305" w:rsidR="00795E93" w:rsidRDefault="00795E93" w:rsidP="00795E93">
      <w:pPr>
        <w:pStyle w:val="Odstavecseseznamem"/>
        <w:numPr>
          <w:ilvl w:val="1"/>
          <w:numId w:val="1"/>
        </w:numPr>
        <w:ind w:left="709" w:hanging="709"/>
        <w:jc w:val="both"/>
        <w:rPr>
          <w:rFonts w:cs="Calibri"/>
        </w:rPr>
      </w:pPr>
      <w:r w:rsidRPr="00F773C9">
        <w:rPr>
          <w:rFonts w:asciiTheme="minorHAnsi" w:hAnsiTheme="minorHAnsi" w:cstheme="minorHAnsi"/>
        </w:rPr>
        <w:t>Zhotovitel se uzavřením této Smlouvy zavazuje na svůj náklad a na své nebezpečí pro Objednatele za podmínek níže uvedených odborně provést dílo</w:t>
      </w:r>
      <w:r w:rsidRPr="00D025CB">
        <w:t xml:space="preserve"> </w:t>
      </w:r>
      <w:r w:rsidRPr="00D025CB">
        <w:rPr>
          <w:rFonts w:asciiTheme="minorHAnsi" w:hAnsiTheme="minorHAnsi" w:cstheme="minorHAnsi"/>
        </w:rPr>
        <w:t>spočívající v</w:t>
      </w:r>
      <w:r>
        <w:rPr>
          <w:rFonts w:asciiTheme="minorHAnsi" w:hAnsiTheme="minorHAnsi" w:cstheme="minorHAnsi"/>
        </w:rPr>
        <w:t>e vypracování projektové dokumentace (dále jen „PD“)</w:t>
      </w:r>
      <w:r w:rsidR="000A6F77">
        <w:rPr>
          <w:rFonts w:asciiTheme="minorHAnsi" w:hAnsiTheme="minorHAnsi" w:cstheme="minorHAnsi"/>
        </w:rPr>
        <w:t xml:space="preserve"> </w:t>
      </w:r>
      <w:r w:rsidR="000A6F77">
        <w:t>s využitím metody BIM</w:t>
      </w:r>
      <w:r w:rsidRPr="00EC40AD">
        <w:t xml:space="preserve"> </w:t>
      </w:r>
      <w:r>
        <w:rPr>
          <w:rFonts w:cs="Calibri"/>
        </w:rPr>
        <w:t>v souladu s požadavky zadavatele podle čl. 3 a Přílohy č. 1 této smlouvy.</w:t>
      </w:r>
    </w:p>
    <w:p w14:paraId="0D0E4E42" w14:textId="59E7A178" w:rsidR="00612D4D" w:rsidRDefault="00226805" w:rsidP="00016453">
      <w:pPr>
        <w:pStyle w:val="Odstavecseseznamem"/>
        <w:numPr>
          <w:ilvl w:val="1"/>
          <w:numId w:val="1"/>
        </w:numPr>
        <w:ind w:left="709" w:hanging="709"/>
        <w:jc w:val="both"/>
      </w:pPr>
      <w:r>
        <w:t>O</w:t>
      </w:r>
      <w:r w:rsidR="005F1EA6" w:rsidRPr="00EC40AD">
        <w:t>bjednatel se uzavřením této S</w:t>
      </w:r>
      <w:r w:rsidR="00612D4D" w:rsidRPr="00EC40AD">
        <w:t xml:space="preserve">mlouvy zavazuje zaplatit zhotoviteli za řádně provedené dílo sjednanou cenu za dílo. </w:t>
      </w:r>
    </w:p>
    <w:p w14:paraId="592F787F" w14:textId="5F5CF81F" w:rsidR="00DF06E3" w:rsidRPr="00DF06E3" w:rsidRDefault="00795E93" w:rsidP="00DF06E3">
      <w:pPr>
        <w:pStyle w:val="Odstavecseseznamem"/>
        <w:numPr>
          <w:ilvl w:val="1"/>
          <w:numId w:val="1"/>
        </w:numPr>
        <w:ind w:left="709" w:hanging="709"/>
        <w:jc w:val="both"/>
      </w:pPr>
      <w:r w:rsidRPr="00DF06E3">
        <w:t xml:space="preserve">Zhotovitel bude realizovat dílo pod odborným vedením </w:t>
      </w:r>
      <w:r w:rsidR="0033572C" w:rsidRPr="00DF06E3">
        <w:t>oprávněn</w:t>
      </w:r>
      <w:r w:rsidR="00792F8B">
        <w:t>é</w:t>
      </w:r>
      <w:r w:rsidR="0033572C" w:rsidRPr="00DF06E3">
        <w:t xml:space="preserve"> </w:t>
      </w:r>
      <w:r w:rsidRPr="00DF06E3">
        <w:t>osob</w:t>
      </w:r>
      <w:r w:rsidR="00792F8B">
        <w:t>y</w:t>
      </w:r>
      <w:r w:rsidRPr="00DF06E3">
        <w:t xml:space="preserve"> dle zák. 360/1992 Sb.</w:t>
      </w:r>
      <w:r w:rsidR="0033572C">
        <w:t xml:space="preserve"> uveden</w:t>
      </w:r>
      <w:r w:rsidR="00792F8B">
        <w:t>é</w:t>
      </w:r>
      <w:r w:rsidR="0033572C">
        <w:t xml:space="preserve"> v této smlouvě. </w:t>
      </w:r>
      <w:r w:rsidR="0033572C" w:rsidRPr="00DF06E3">
        <w:t>T</w:t>
      </w:r>
      <w:r w:rsidR="0033572C">
        <w:t>y</w:t>
      </w:r>
      <w:r w:rsidR="0033572C" w:rsidRPr="00DF06E3">
        <w:t>to osob</w:t>
      </w:r>
      <w:r w:rsidR="0033572C">
        <w:t>y</w:t>
      </w:r>
      <w:r w:rsidR="0033572C" w:rsidRPr="00DF06E3">
        <w:t xml:space="preserve"> </w:t>
      </w:r>
      <w:r w:rsidRPr="00DF06E3">
        <w:t>se bud</w:t>
      </w:r>
      <w:r w:rsidR="0033572C">
        <w:t>ou</w:t>
      </w:r>
      <w:r w:rsidRPr="00DF06E3">
        <w:t xml:space="preserve"> na provádění díla osobně podílet.</w:t>
      </w:r>
      <w:r>
        <w:rPr>
          <w:rFonts w:cs="Calibri"/>
        </w:rPr>
        <w:t xml:space="preserve"> </w:t>
      </w:r>
    </w:p>
    <w:p w14:paraId="4DBF5620" w14:textId="77777777" w:rsidR="00612D4D" w:rsidRPr="00EC40AD" w:rsidRDefault="00612D4D" w:rsidP="008207DC">
      <w:pPr>
        <w:pStyle w:val="Nadpis1"/>
        <w:ind w:left="0" w:firstLine="0"/>
      </w:pPr>
      <w:r w:rsidRPr="00EC40AD">
        <w:t>ROZSAH PŘEDMĚTU PLNĚNÍ</w:t>
      </w:r>
    </w:p>
    <w:p w14:paraId="65940657" w14:textId="26789D5E" w:rsidR="00CC3E88" w:rsidRDefault="008207DC" w:rsidP="008B1CF7">
      <w:pPr>
        <w:pStyle w:val="Odstavecseseznamem"/>
        <w:numPr>
          <w:ilvl w:val="1"/>
          <w:numId w:val="1"/>
        </w:numPr>
        <w:ind w:left="709" w:hanging="709"/>
        <w:jc w:val="both"/>
        <w:rPr>
          <w:rFonts w:asciiTheme="minorHAnsi" w:hAnsiTheme="minorHAnsi" w:cstheme="minorHAnsi"/>
          <w:szCs w:val="22"/>
        </w:rPr>
      </w:pPr>
      <w:r w:rsidRPr="008B1CF7">
        <w:rPr>
          <w:rFonts w:asciiTheme="minorHAnsi" w:hAnsiTheme="minorHAnsi" w:cstheme="minorHAnsi"/>
          <w:szCs w:val="22"/>
        </w:rPr>
        <w:t>Zhotovitel</w:t>
      </w:r>
      <w:r w:rsidRPr="00EC40AD">
        <w:rPr>
          <w:rFonts w:asciiTheme="minorHAnsi" w:hAnsiTheme="minorHAnsi" w:cstheme="minorHAnsi"/>
        </w:rPr>
        <w:t xml:space="preserve"> se uzavřením této Smlouvy zavazuje provést pro Objednatele </w:t>
      </w:r>
      <w:r w:rsidRPr="00EC40AD">
        <w:rPr>
          <w:rFonts w:asciiTheme="minorHAnsi" w:hAnsiTheme="minorHAnsi" w:cstheme="minorHAnsi"/>
          <w:szCs w:val="22"/>
        </w:rPr>
        <w:t>vyhotovení projektové dokumentace v souladu s příslušnými předpisy</w:t>
      </w:r>
      <w:r w:rsidR="009F75A4" w:rsidRPr="00EC40AD">
        <w:rPr>
          <w:rFonts w:asciiTheme="minorHAnsi" w:hAnsiTheme="minorHAnsi" w:cstheme="minorHAnsi"/>
          <w:szCs w:val="22"/>
        </w:rPr>
        <w:t xml:space="preserve"> v platném znění</w:t>
      </w:r>
      <w:r w:rsidRPr="00EC40AD">
        <w:rPr>
          <w:rFonts w:asciiTheme="minorHAnsi" w:hAnsiTheme="minorHAnsi" w:cstheme="minorHAnsi"/>
          <w:szCs w:val="22"/>
        </w:rPr>
        <w:t xml:space="preserve">, a to především zák. </w:t>
      </w:r>
      <w:r w:rsidR="003625EF" w:rsidRPr="00EC40AD">
        <w:rPr>
          <w:rFonts w:asciiTheme="minorHAnsi" w:hAnsiTheme="minorHAnsi" w:cstheme="minorHAnsi"/>
          <w:szCs w:val="22"/>
        </w:rPr>
        <w:t xml:space="preserve">č. </w:t>
      </w:r>
      <w:r w:rsidR="0022613D">
        <w:rPr>
          <w:rFonts w:asciiTheme="minorHAnsi" w:hAnsiTheme="minorHAnsi" w:cstheme="minorHAnsi"/>
          <w:szCs w:val="22"/>
        </w:rPr>
        <w:t>2</w:t>
      </w:r>
      <w:r w:rsidRPr="00EC40AD">
        <w:rPr>
          <w:rFonts w:asciiTheme="minorHAnsi" w:hAnsiTheme="minorHAnsi" w:cstheme="minorHAnsi"/>
          <w:szCs w:val="22"/>
        </w:rPr>
        <w:t>83/20</w:t>
      </w:r>
      <w:r w:rsidR="0022613D">
        <w:rPr>
          <w:rFonts w:asciiTheme="minorHAnsi" w:hAnsiTheme="minorHAnsi" w:cstheme="minorHAnsi"/>
          <w:szCs w:val="22"/>
        </w:rPr>
        <w:t>21</w:t>
      </w:r>
      <w:r w:rsidRPr="00EC40AD">
        <w:rPr>
          <w:rFonts w:asciiTheme="minorHAnsi" w:hAnsiTheme="minorHAnsi" w:cstheme="minorHAnsi"/>
          <w:szCs w:val="22"/>
        </w:rPr>
        <w:t xml:space="preserve"> Sb.</w:t>
      </w:r>
      <w:r w:rsidR="0022613D">
        <w:rPr>
          <w:rFonts w:asciiTheme="minorHAnsi" w:hAnsiTheme="minorHAnsi" w:cstheme="minorHAnsi"/>
          <w:szCs w:val="22"/>
        </w:rPr>
        <w:t xml:space="preserve"> a jeho prováděcími předpisy, v rozsahu s doposud platn</w:t>
      </w:r>
      <w:r w:rsidR="00C8127E">
        <w:rPr>
          <w:rFonts w:asciiTheme="minorHAnsi" w:hAnsiTheme="minorHAnsi" w:cstheme="minorHAnsi"/>
          <w:szCs w:val="22"/>
        </w:rPr>
        <w:t>ou</w:t>
      </w:r>
      <w:r w:rsidR="0022613D">
        <w:rPr>
          <w:rFonts w:asciiTheme="minorHAnsi" w:hAnsiTheme="minorHAnsi" w:cstheme="minorHAnsi"/>
          <w:szCs w:val="22"/>
        </w:rPr>
        <w:t xml:space="preserve"> </w:t>
      </w:r>
      <w:r w:rsidRPr="00EC40AD">
        <w:rPr>
          <w:rFonts w:asciiTheme="minorHAnsi" w:hAnsiTheme="minorHAnsi" w:cstheme="minorHAnsi"/>
          <w:szCs w:val="22"/>
        </w:rPr>
        <w:t>vyhláškou č. 499/2006 Sb.</w:t>
      </w:r>
      <w:r w:rsidR="001D7705">
        <w:rPr>
          <w:rFonts w:asciiTheme="minorHAnsi" w:hAnsiTheme="minorHAnsi" w:cstheme="minorHAnsi"/>
          <w:szCs w:val="22"/>
        </w:rPr>
        <w:t xml:space="preserve"> </w:t>
      </w:r>
      <w:r w:rsidR="0022613D">
        <w:rPr>
          <w:rFonts w:asciiTheme="minorHAnsi" w:hAnsiTheme="minorHAnsi" w:cstheme="minorHAnsi"/>
          <w:szCs w:val="22"/>
        </w:rPr>
        <w:t> </w:t>
      </w:r>
      <w:r w:rsidR="00C8127E">
        <w:rPr>
          <w:rFonts w:asciiTheme="minorHAnsi" w:hAnsiTheme="minorHAnsi" w:cstheme="minorHAnsi"/>
          <w:szCs w:val="22"/>
        </w:rPr>
        <w:t>včetně</w:t>
      </w:r>
      <w:r w:rsidR="0022613D">
        <w:rPr>
          <w:rFonts w:asciiTheme="minorHAnsi" w:hAnsiTheme="minorHAnsi" w:cstheme="minorHAnsi"/>
          <w:szCs w:val="22"/>
        </w:rPr>
        <w:t xml:space="preserve"> jejích</w:t>
      </w:r>
      <w:r w:rsidR="001D7705">
        <w:rPr>
          <w:rFonts w:asciiTheme="minorHAnsi" w:hAnsiTheme="minorHAnsi" w:cstheme="minorHAnsi"/>
          <w:szCs w:val="22"/>
        </w:rPr>
        <w:t xml:space="preserve"> </w:t>
      </w:r>
      <w:r w:rsidR="008B1CF7">
        <w:rPr>
          <w:rFonts w:asciiTheme="minorHAnsi" w:hAnsiTheme="minorHAnsi" w:cstheme="minorHAnsi"/>
          <w:szCs w:val="22"/>
        </w:rPr>
        <w:t xml:space="preserve">příslušných </w:t>
      </w:r>
      <w:r w:rsidR="001D7705">
        <w:rPr>
          <w:rFonts w:asciiTheme="minorHAnsi" w:hAnsiTheme="minorHAnsi" w:cstheme="minorHAnsi"/>
          <w:szCs w:val="22"/>
        </w:rPr>
        <w:t>příloh</w:t>
      </w:r>
      <w:r w:rsidRPr="00EC40AD">
        <w:rPr>
          <w:rFonts w:asciiTheme="minorHAnsi" w:hAnsiTheme="minorHAnsi" w:cstheme="minorHAnsi"/>
          <w:szCs w:val="22"/>
        </w:rPr>
        <w:t xml:space="preserve">, </w:t>
      </w:r>
      <w:r w:rsidR="0022613D">
        <w:rPr>
          <w:rFonts w:asciiTheme="minorHAnsi" w:hAnsiTheme="minorHAnsi" w:cstheme="minorHAnsi"/>
          <w:szCs w:val="22"/>
        </w:rPr>
        <w:t xml:space="preserve">a v souladu s </w:t>
      </w:r>
      <w:proofErr w:type="spellStart"/>
      <w:r w:rsidR="009F75A4" w:rsidRPr="00EC40AD">
        <w:rPr>
          <w:rFonts w:asciiTheme="minorHAnsi" w:hAnsiTheme="minorHAnsi" w:cstheme="minorHAnsi"/>
          <w:szCs w:val="22"/>
        </w:rPr>
        <w:t>vyhl</w:t>
      </w:r>
      <w:proofErr w:type="spellEnd"/>
      <w:r w:rsidR="009F75A4" w:rsidRPr="00EC40AD">
        <w:rPr>
          <w:rFonts w:asciiTheme="minorHAnsi" w:hAnsiTheme="minorHAnsi" w:cstheme="minorHAnsi"/>
          <w:szCs w:val="22"/>
        </w:rPr>
        <w:t xml:space="preserve">. č. </w:t>
      </w:r>
      <w:r w:rsidRPr="00EC40AD">
        <w:rPr>
          <w:rFonts w:asciiTheme="minorHAnsi" w:hAnsiTheme="minorHAnsi" w:cstheme="minorHAnsi"/>
          <w:szCs w:val="22"/>
        </w:rPr>
        <w:t>169/2016 Sb.</w:t>
      </w:r>
      <w:r w:rsidR="003625EF" w:rsidRPr="00EC40AD">
        <w:rPr>
          <w:rFonts w:asciiTheme="minorHAnsi" w:hAnsiTheme="minorHAnsi" w:cstheme="minorHAnsi"/>
          <w:szCs w:val="22"/>
        </w:rPr>
        <w:t xml:space="preserve"> </w:t>
      </w:r>
      <w:r w:rsidRPr="00EC40AD">
        <w:rPr>
          <w:rFonts w:asciiTheme="minorHAnsi" w:hAnsiTheme="minorHAnsi" w:cstheme="minorHAnsi"/>
          <w:szCs w:val="22"/>
        </w:rPr>
        <w:t>a</w:t>
      </w:r>
      <w:r w:rsidR="0076330F" w:rsidRPr="00EC40AD">
        <w:rPr>
          <w:rFonts w:asciiTheme="minorHAnsi" w:hAnsiTheme="minorHAnsi" w:cstheme="minorHAnsi"/>
          <w:szCs w:val="22"/>
        </w:rPr>
        <w:t> </w:t>
      </w:r>
      <w:r w:rsidR="009F75A4" w:rsidRPr="00EC40AD">
        <w:rPr>
          <w:rFonts w:asciiTheme="minorHAnsi" w:hAnsiTheme="minorHAnsi" w:cstheme="minorHAnsi"/>
          <w:szCs w:val="22"/>
        </w:rPr>
        <w:t xml:space="preserve">všech </w:t>
      </w:r>
      <w:r w:rsidRPr="00EC40AD">
        <w:rPr>
          <w:rFonts w:asciiTheme="minorHAnsi" w:hAnsiTheme="minorHAnsi" w:cstheme="minorHAnsi"/>
          <w:szCs w:val="22"/>
        </w:rPr>
        <w:t xml:space="preserve">souvisejících </w:t>
      </w:r>
      <w:r w:rsidR="00EC49B4">
        <w:rPr>
          <w:rFonts w:asciiTheme="minorHAnsi" w:hAnsiTheme="minorHAnsi" w:cstheme="minorHAnsi"/>
          <w:szCs w:val="22"/>
        </w:rPr>
        <w:t>platných právní</w:t>
      </w:r>
      <w:r w:rsidR="004D3CB9">
        <w:rPr>
          <w:rFonts w:asciiTheme="minorHAnsi" w:hAnsiTheme="minorHAnsi" w:cstheme="minorHAnsi"/>
          <w:szCs w:val="22"/>
        </w:rPr>
        <w:t>ch</w:t>
      </w:r>
      <w:r w:rsidR="00EC49B4">
        <w:rPr>
          <w:rFonts w:asciiTheme="minorHAnsi" w:hAnsiTheme="minorHAnsi" w:cstheme="minorHAnsi"/>
          <w:szCs w:val="22"/>
        </w:rPr>
        <w:t xml:space="preserve"> </w:t>
      </w:r>
      <w:r w:rsidRPr="00EC40AD">
        <w:rPr>
          <w:rFonts w:asciiTheme="minorHAnsi" w:hAnsiTheme="minorHAnsi" w:cstheme="minorHAnsi"/>
          <w:szCs w:val="22"/>
        </w:rPr>
        <w:t>předpisů, a to včetně řešení výpočtů, detailů, vypracování položkových rozpočtů a výkazů výměr oceněných i neoceněných</w:t>
      </w:r>
      <w:r w:rsidR="00900E73">
        <w:rPr>
          <w:rFonts w:asciiTheme="minorHAnsi" w:hAnsiTheme="minorHAnsi" w:cstheme="minorHAnsi"/>
          <w:szCs w:val="22"/>
        </w:rPr>
        <w:t xml:space="preserve">. </w:t>
      </w:r>
      <w:r w:rsidR="00BD379F" w:rsidRPr="00222ADE">
        <w:t xml:space="preserve">Součástí dokumentace bude </w:t>
      </w:r>
      <w:r w:rsidR="00BD379F" w:rsidRPr="00222ADE">
        <w:rPr>
          <w:rFonts w:asciiTheme="minorHAnsi" w:hAnsiTheme="minorHAnsi" w:cstheme="minorHAnsi"/>
          <w:szCs w:val="22"/>
        </w:rPr>
        <w:t xml:space="preserve">provedení </w:t>
      </w:r>
      <w:r w:rsidR="00311FE9">
        <w:rPr>
          <w:rFonts w:asciiTheme="minorHAnsi" w:hAnsiTheme="minorHAnsi" w:cstheme="minorHAnsi"/>
          <w:szCs w:val="22"/>
        </w:rPr>
        <w:t xml:space="preserve">výpočtů stavební fyziky, provedení </w:t>
      </w:r>
      <w:r w:rsidR="00BD379F" w:rsidRPr="00222ADE">
        <w:rPr>
          <w:rFonts w:asciiTheme="minorHAnsi" w:hAnsiTheme="minorHAnsi" w:cstheme="minorHAnsi"/>
          <w:szCs w:val="22"/>
        </w:rPr>
        <w:t>inženýrské činnosti za účelem získání všech potřebných</w:t>
      </w:r>
      <w:r w:rsidR="008B1CF7">
        <w:rPr>
          <w:rFonts w:asciiTheme="minorHAnsi" w:hAnsiTheme="minorHAnsi" w:cstheme="minorHAnsi"/>
          <w:szCs w:val="22"/>
        </w:rPr>
        <w:t xml:space="preserve"> stanovisek, </w:t>
      </w:r>
      <w:r w:rsidR="00BD379F" w:rsidRPr="00222ADE">
        <w:rPr>
          <w:rFonts w:asciiTheme="minorHAnsi" w:hAnsiTheme="minorHAnsi" w:cstheme="minorHAnsi"/>
          <w:szCs w:val="22"/>
        </w:rPr>
        <w:t>povolení</w:t>
      </w:r>
      <w:r w:rsidR="008B1CF7">
        <w:rPr>
          <w:rFonts w:asciiTheme="minorHAnsi" w:hAnsiTheme="minorHAnsi" w:cstheme="minorHAnsi"/>
          <w:szCs w:val="22"/>
        </w:rPr>
        <w:t xml:space="preserve"> a</w:t>
      </w:r>
      <w:r w:rsidR="00841798">
        <w:rPr>
          <w:rFonts w:asciiTheme="minorHAnsi" w:hAnsiTheme="minorHAnsi" w:cstheme="minorHAnsi"/>
          <w:szCs w:val="22"/>
        </w:rPr>
        <w:t> </w:t>
      </w:r>
      <w:r w:rsidR="008B1CF7">
        <w:t>zajištění všech rozhodnutí k vydání stavebního povolení</w:t>
      </w:r>
      <w:r w:rsidR="00BD379F" w:rsidRPr="00222ADE">
        <w:rPr>
          <w:rFonts w:asciiTheme="minorHAnsi" w:hAnsiTheme="minorHAnsi" w:cstheme="minorHAnsi"/>
          <w:szCs w:val="22"/>
        </w:rPr>
        <w:t xml:space="preserve">. </w:t>
      </w:r>
      <w:r w:rsidR="008B1CF7" w:rsidRPr="008B1CF7">
        <w:rPr>
          <w:rFonts w:asciiTheme="minorHAnsi" w:hAnsiTheme="minorHAnsi" w:cstheme="minorHAnsi"/>
          <w:szCs w:val="22"/>
        </w:rPr>
        <w:t xml:space="preserve"> </w:t>
      </w:r>
      <w:r w:rsidR="00C47AB6">
        <w:rPr>
          <w:rFonts w:asciiTheme="minorHAnsi" w:hAnsiTheme="minorHAnsi" w:cstheme="minorHAnsi"/>
          <w:szCs w:val="22"/>
        </w:rPr>
        <w:t>Zpracování projektové dokumentace ve stupních DSP a DPS je vyžadováno s využitím metody informačního modelování staveb („BIM“). Součástí plnění bude vytvoření dokumentu BEP a dílčích digitálních informačních modelů, včetně koordinačního modelu. Všechny fáze projektové dokumentace budou předávány a komunikovány v rámci Společného datového prostředí (CDE), kter</w:t>
      </w:r>
      <w:r w:rsidR="000A6F77">
        <w:rPr>
          <w:rFonts w:asciiTheme="minorHAnsi" w:hAnsiTheme="minorHAnsi" w:cstheme="minorHAnsi"/>
          <w:szCs w:val="22"/>
        </w:rPr>
        <w:t>é</w:t>
      </w:r>
      <w:r w:rsidR="00C47AB6">
        <w:rPr>
          <w:rFonts w:asciiTheme="minorHAnsi" w:hAnsiTheme="minorHAnsi" w:cstheme="minorHAnsi"/>
          <w:szCs w:val="22"/>
        </w:rPr>
        <w:t xml:space="preserve"> poskytne objednatel.</w:t>
      </w:r>
      <w:r w:rsidR="000A6F77">
        <w:rPr>
          <w:rFonts w:asciiTheme="minorHAnsi" w:hAnsiTheme="minorHAnsi" w:cstheme="minorHAnsi"/>
          <w:szCs w:val="22"/>
        </w:rPr>
        <w:t xml:space="preserve"> V rámci zpracování projektové dokumentace bude také využit proces koordinace BIM, tedy detekce a management kolizí.</w:t>
      </w:r>
      <w:r w:rsidR="00C47AB6">
        <w:rPr>
          <w:rFonts w:asciiTheme="minorHAnsi" w:hAnsiTheme="minorHAnsi" w:cstheme="minorHAnsi"/>
          <w:szCs w:val="22"/>
        </w:rPr>
        <w:t xml:space="preserve"> </w:t>
      </w:r>
      <w:r w:rsidR="008B1CF7" w:rsidRPr="008B1CF7">
        <w:rPr>
          <w:rFonts w:asciiTheme="minorHAnsi" w:hAnsiTheme="minorHAnsi" w:cstheme="minorHAnsi"/>
          <w:szCs w:val="22"/>
        </w:rPr>
        <w:t>Součástí dokumentace bude vypracování</w:t>
      </w:r>
      <w:r w:rsidR="00841798">
        <w:rPr>
          <w:rFonts w:asciiTheme="minorHAnsi" w:hAnsiTheme="minorHAnsi" w:cstheme="minorHAnsi"/>
          <w:szCs w:val="22"/>
        </w:rPr>
        <w:t xml:space="preserve"> </w:t>
      </w:r>
      <w:r w:rsidR="008B1CF7" w:rsidRPr="008B1CF7">
        <w:rPr>
          <w:rFonts w:asciiTheme="minorHAnsi" w:hAnsiTheme="minorHAnsi" w:cstheme="minorHAnsi"/>
          <w:szCs w:val="22"/>
        </w:rPr>
        <w:t>PENB a</w:t>
      </w:r>
      <w:r w:rsidR="00311FE9">
        <w:rPr>
          <w:rFonts w:asciiTheme="minorHAnsi" w:hAnsiTheme="minorHAnsi" w:cstheme="minorHAnsi"/>
          <w:szCs w:val="22"/>
        </w:rPr>
        <w:t> </w:t>
      </w:r>
      <w:r w:rsidR="008B1CF7" w:rsidRPr="008B1CF7">
        <w:rPr>
          <w:rFonts w:asciiTheme="minorHAnsi" w:hAnsiTheme="minorHAnsi" w:cstheme="minorHAnsi"/>
          <w:szCs w:val="22"/>
        </w:rPr>
        <w:t xml:space="preserve">energetického posudku. </w:t>
      </w:r>
      <w:r w:rsidR="00F529CF">
        <w:rPr>
          <w:rFonts w:asciiTheme="minorHAnsi" w:hAnsiTheme="minorHAnsi" w:cstheme="minorHAnsi"/>
          <w:szCs w:val="22"/>
        </w:rPr>
        <w:t>Součástí předmětu plnění bude rovněž zapracování energetického managementu</w:t>
      </w:r>
      <w:r w:rsidR="0022613D">
        <w:rPr>
          <w:rFonts w:asciiTheme="minorHAnsi" w:hAnsiTheme="minorHAnsi" w:cstheme="minorHAnsi"/>
          <w:szCs w:val="22"/>
        </w:rPr>
        <w:t xml:space="preserve"> a napojení do stávajícího systému energetického managementu školy</w:t>
      </w:r>
      <w:r w:rsidR="00F529CF">
        <w:rPr>
          <w:rFonts w:asciiTheme="minorHAnsi" w:hAnsiTheme="minorHAnsi" w:cstheme="minorHAnsi"/>
          <w:szCs w:val="22"/>
        </w:rPr>
        <w:t>, který bude mapovat a regulovat provozní náklady, předcházení haváriím a</w:t>
      </w:r>
      <w:r w:rsidR="00841798">
        <w:rPr>
          <w:rFonts w:asciiTheme="minorHAnsi" w:hAnsiTheme="minorHAnsi" w:cstheme="minorHAnsi"/>
          <w:szCs w:val="22"/>
        </w:rPr>
        <w:t> </w:t>
      </w:r>
      <w:r w:rsidR="00F529CF">
        <w:rPr>
          <w:rFonts w:asciiTheme="minorHAnsi" w:hAnsiTheme="minorHAnsi" w:cstheme="minorHAnsi"/>
          <w:szCs w:val="22"/>
        </w:rPr>
        <w:t>mimořádným stavům, servis a údržbu pro zajištění ekonomického a bezpečného provozu objektu při současném zajištění kvalitního hygienického prostředí (sledování dat a jejich vyhodnocování).</w:t>
      </w:r>
    </w:p>
    <w:p w14:paraId="59AC5426" w14:textId="1EE8366B" w:rsidR="001D7051" w:rsidRPr="00FD61CE" w:rsidRDefault="00BD379F" w:rsidP="00FD61CE">
      <w:pPr>
        <w:ind w:left="709"/>
        <w:jc w:val="both"/>
        <w:rPr>
          <w:rFonts w:asciiTheme="minorHAnsi" w:hAnsiTheme="minorHAnsi" w:cstheme="minorHAnsi"/>
          <w:szCs w:val="22"/>
        </w:rPr>
      </w:pPr>
      <w:r w:rsidRPr="00FD61CE">
        <w:rPr>
          <w:rFonts w:asciiTheme="minorHAnsi" w:hAnsiTheme="minorHAnsi" w:cstheme="minorHAnsi"/>
          <w:szCs w:val="22"/>
        </w:rPr>
        <w:t>Součástí předmětu plnění je i poskytování součinnosti při výběru dodavatele stavby včetně zodpovězení případných dotazů v průběhu výběru dodavatele</w:t>
      </w:r>
      <w:r w:rsidR="00841798">
        <w:rPr>
          <w:rFonts w:asciiTheme="minorHAnsi" w:hAnsiTheme="minorHAnsi" w:cstheme="minorHAnsi"/>
          <w:szCs w:val="22"/>
        </w:rPr>
        <w:t xml:space="preserve"> vč. spolupráce při posouzení a</w:t>
      </w:r>
      <w:r w:rsidR="00F01271">
        <w:rPr>
          <w:rFonts w:asciiTheme="minorHAnsi" w:hAnsiTheme="minorHAnsi" w:cstheme="minorHAnsi"/>
          <w:szCs w:val="22"/>
        </w:rPr>
        <w:t> </w:t>
      </w:r>
      <w:r w:rsidR="00841798">
        <w:rPr>
          <w:rFonts w:asciiTheme="minorHAnsi" w:hAnsiTheme="minorHAnsi" w:cstheme="minorHAnsi"/>
          <w:szCs w:val="22"/>
        </w:rPr>
        <w:t>hodnocení nabídek</w:t>
      </w:r>
      <w:r w:rsidRPr="00FD61CE">
        <w:rPr>
          <w:rFonts w:asciiTheme="minorHAnsi" w:hAnsiTheme="minorHAnsi" w:cstheme="minorHAnsi"/>
          <w:szCs w:val="22"/>
        </w:rPr>
        <w:t xml:space="preserve"> a provádění činnosti autorského dozoru</w:t>
      </w:r>
      <w:r w:rsidR="008B1CF7" w:rsidRPr="00FD61CE">
        <w:rPr>
          <w:rFonts w:asciiTheme="minorHAnsi" w:hAnsiTheme="minorHAnsi" w:cstheme="minorHAnsi"/>
          <w:szCs w:val="22"/>
        </w:rPr>
        <w:t xml:space="preserve"> po dobu realizace stavby až do kolaudace díla. Výkon činnosti autorského dozoru zahrnuje pravidelnou účast na kontrolních dnech stavby.</w:t>
      </w:r>
    </w:p>
    <w:p w14:paraId="59BC436E" w14:textId="43251BEF" w:rsidR="008207DC" w:rsidRDefault="008207DC" w:rsidP="001D7051">
      <w:pPr>
        <w:pStyle w:val="Odstavecseseznamem"/>
        <w:ind w:left="709"/>
        <w:jc w:val="both"/>
        <w:rPr>
          <w:rFonts w:asciiTheme="minorHAnsi" w:hAnsiTheme="minorHAnsi" w:cstheme="minorHAnsi"/>
          <w:b/>
          <w:szCs w:val="22"/>
        </w:rPr>
      </w:pPr>
      <w:r w:rsidRPr="00EC40AD">
        <w:rPr>
          <w:rFonts w:asciiTheme="minorHAnsi" w:hAnsiTheme="minorHAnsi" w:cstheme="minorHAnsi"/>
          <w:b/>
          <w:szCs w:val="22"/>
        </w:rPr>
        <w:t>Podrobně jsou požadavky na zpracování projektové dokumentace popsány v Příloze č. 1 této Smlouvy.</w:t>
      </w:r>
    </w:p>
    <w:p w14:paraId="6BD33C8A" w14:textId="2E796F25" w:rsidR="00DF6C82" w:rsidRPr="00DF6C82" w:rsidRDefault="00DF6C82" w:rsidP="001D7051">
      <w:pPr>
        <w:pStyle w:val="Odstavecseseznamem"/>
        <w:ind w:left="709"/>
        <w:jc w:val="both"/>
        <w:rPr>
          <w:rFonts w:asciiTheme="minorHAnsi" w:hAnsiTheme="minorHAnsi" w:cstheme="minorHAnsi"/>
          <w:szCs w:val="22"/>
        </w:rPr>
      </w:pPr>
      <w:r w:rsidRPr="00DF6C82">
        <w:rPr>
          <w:rFonts w:asciiTheme="minorHAnsi" w:hAnsiTheme="minorHAnsi" w:cstheme="minorHAnsi"/>
          <w:szCs w:val="22"/>
        </w:rPr>
        <w:t>V průběhu plnění ze smlouvy může dojít ke</w:t>
      </w:r>
      <w:r>
        <w:rPr>
          <w:rFonts w:asciiTheme="minorHAnsi" w:hAnsiTheme="minorHAnsi" w:cstheme="minorHAnsi"/>
          <w:b/>
          <w:szCs w:val="22"/>
        </w:rPr>
        <w:t xml:space="preserve"> </w:t>
      </w:r>
      <w:r w:rsidRPr="00311FE9">
        <w:rPr>
          <w:rFonts w:asciiTheme="minorHAnsi" w:hAnsiTheme="minorHAnsi" w:cstheme="minorHAnsi"/>
          <w:szCs w:val="22"/>
        </w:rPr>
        <w:t>změně rozsahu předmětu plnění,</w:t>
      </w:r>
      <w:r w:rsidRPr="00DF6C82">
        <w:rPr>
          <w:rFonts w:asciiTheme="minorHAnsi" w:hAnsiTheme="minorHAnsi" w:cstheme="minorHAnsi"/>
          <w:szCs w:val="22"/>
        </w:rPr>
        <w:t xml:space="preserve"> pokud nastanou skutečnosti rozhodné pro uplatnění vyhrazených změn závazku</w:t>
      </w:r>
      <w:r>
        <w:rPr>
          <w:rFonts w:asciiTheme="minorHAnsi" w:hAnsiTheme="minorHAnsi" w:cstheme="minorHAnsi"/>
          <w:szCs w:val="22"/>
        </w:rPr>
        <w:t xml:space="preserve"> </w:t>
      </w:r>
      <w:r w:rsidRPr="00DF6C82">
        <w:rPr>
          <w:rFonts w:asciiTheme="minorHAnsi" w:hAnsiTheme="minorHAnsi" w:cstheme="minorHAnsi"/>
          <w:szCs w:val="22"/>
        </w:rPr>
        <w:t>dle čl. 2.5 Zadávací dokumentace.</w:t>
      </w:r>
    </w:p>
    <w:p w14:paraId="2D52A7FC" w14:textId="77777777" w:rsidR="00143C28" w:rsidRDefault="00143C28" w:rsidP="0063064C">
      <w:pPr>
        <w:pStyle w:val="Odstavecseseznamem"/>
        <w:numPr>
          <w:ilvl w:val="1"/>
          <w:numId w:val="1"/>
        </w:numPr>
        <w:ind w:left="709" w:hanging="709"/>
        <w:jc w:val="both"/>
        <w:rPr>
          <w:rFonts w:asciiTheme="minorHAnsi" w:hAnsiTheme="minorHAnsi" w:cstheme="minorHAnsi"/>
          <w:szCs w:val="22"/>
        </w:rPr>
      </w:pPr>
      <w:r w:rsidRPr="00EC40AD">
        <w:rPr>
          <w:rFonts w:asciiTheme="minorHAnsi" w:hAnsiTheme="minorHAnsi" w:cstheme="minorHAnsi"/>
          <w:szCs w:val="22"/>
        </w:rPr>
        <w:t xml:space="preserve">Objednatel si vyhrazuje právo na nezávislé posouzení technického řešení. </w:t>
      </w:r>
    </w:p>
    <w:p w14:paraId="5B0803F0" w14:textId="56A4E6FF" w:rsidR="000A6F77" w:rsidRDefault="000A6F77" w:rsidP="000A6F77">
      <w:pPr>
        <w:pStyle w:val="Odstavecseseznamem"/>
        <w:numPr>
          <w:ilvl w:val="1"/>
          <w:numId w:val="1"/>
        </w:numPr>
        <w:ind w:left="709" w:hanging="709"/>
        <w:jc w:val="both"/>
        <w:rPr>
          <w:rFonts w:asciiTheme="minorHAnsi" w:hAnsiTheme="minorHAnsi" w:cstheme="minorHAnsi"/>
          <w:szCs w:val="22"/>
        </w:rPr>
      </w:pPr>
      <w:r w:rsidRPr="00857EBD">
        <w:rPr>
          <w:rFonts w:asciiTheme="minorHAnsi" w:hAnsiTheme="minorHAnsi" w:cstheme="minorHAnsi"/>
          <w:szCs w:val="22"/>
        </w:rPr>
        <w:t>Zhotovitel se zavazuje vytvořit dokument Plán realizace BIM (BEP)</w:t>
      </w:r>
      <w:r w:rsidR="008D401D">
        <w:rPr>
          <w:rFonts w:asciiTheme="minorHAnsi" w:hAnsiTheme="minorHAnsi" w:cstheme="minorHAnsi"/>
          <w:szCs w:val="22"/>
        </w:rPr>
        <w:t xml:space="preserve"> vč. příloh</w:t>
      </w:r>
      <w:r w:rsidRPr="00857EBD">
        <w:rPr>
          <w:rFonts w:asciiTheme="minorHAnsi" w:hAnsiTheme="minorHAnsi" w:cstheme="minorHAnsi"/>
          <w:szCs w:val="22"/>
        </w:rPr>
        <w:t xml:space="preserve"> dle pokynů a potřeby Objednatele do 30 dnů od podpisu smlouvy, přičemž jeho rozpracovanou verzi předloží Objednateli k připomínkám do 15 dnů od podpisu smlouvy. Dále se zavazuje zajistit dle pokynů a potřeby Objednatele průběžnou aktualizaci plánu realizace BIM (BEP)</w:t>
      </w:r>
      <w:r>
        <w:rPr>
          <w:rFonts w:asciiTheme="minorHAnsi" w:hAnsiTheme="minorHAnsi" w:cstheme="minorHAnsi"/>
          <w:szCs w:val="22"/>
        </w:rPr>
        <w:t xml:space="preserve"> minimálně při započetí každé fáze</w:t>
      </w:r>
      <w:r w:rsidRPr="00857EBD">
        <w:rPr>
          <w:rFonts w:asciiTheme="minorHAnsi" w:hAnsiTheme="minorHAnsi" w:cstheme="minorHAnsi"/>
          <w:szCs w:val="22"/>
        </w:rPr>
        <w:t>, a to v souladu s touto Smlouvou, aktuálními informačními požadavky Objednatele a datovými standardy schválenými Objednatelem.</w:t>
      </w:r>
    </w:p>
    <w:p w14:paraId="00ED7307" w14:textId="240A4591" w:rsidR="00734059" w:rsidRPr="008D401D" w:rsidRDefault="00734059" w:rsidP="00734059">
      <w:pPr>
        <w:pStyle w:val="Odstavecseseznamem"/>
        <w:numPr>
          <w:ilvl w:val="1"/>
          <w:numId w:val="1"/>
        </w:numPr>
        <w:ind w:left="709" w:hanging="709"/>
        <w:jc w:val="both"/>
        <w:rPr>
          <w:rFonts w:asciiTheme="minorHAnsi" w:hAnsiTheme="minorHAnsi" w:cstheme="minorHAnsi"/>
          <w:szCs w:val="22"/>
        </w:rPr>
      </w:pPr>
      <w:r>
        <w:rPr>
          <w:rFonts w:asciiTheme="minorHAnsi" w:hAnsiTheme="minorHAnsi" w:cstheme="minorHAnsi"/>
          <w:szCs w:val="22"/>
        </w:rPr>
        <w:t>Veškeré průběžné i finální výstupy v digitální podobě budou ze strany Zhotovitele s Objednatelem sdíleny výhradně prostřednictvím Společného datového prostředí (CDE).</w:t>
      </w:r>
    </w:p>
    <w:p w14:paraId="57033FEB" w14:textId="5C2373E4" w:rsidR="00143C28" w:rsidRPr="00EC40AD" w:rsidRDefault="00143C28" w:rsidP="00841798">
      <w:pPr>
        <w:pStyle w:val="Odstavecseseznamem"/>
        <w:numPr>
          <w:ilvl w:val="1"/>
          <w:numId w:val="1"/>
        </w:numPr>
        <w:ind w:left="709" w:hanging="709"/>
        <w:jc w:val="both"/>
        <w:rPr>
          <w:rFonts w:asciiTheme="minorHAnsi" w:hAnsiTheme="minorHAnsi" w:cstheme="minorHAnsi"/>
          <w:szCs w:val="22"/>
        </w:rPr>
      </w:pPr>
      <w:r w:rsidRPr="00EC40AD">
        <w:rPr>
          <w:rFonts w:asciiTheme="minorHAnsi" w:hAnsiTheme="minorHAnsi" w:cstheme="minorHAnsi"/>
          <w:szCs w:val="22"/>
        </w:rPr>
        <w:t xml:space="preserve">Zhotovitel se zavazuje, že pokud bude </w:t>
      </w:r>
      <w:r w:rsidR="003F46DA">
        <w:rPr>
          <w:rFonts w:asciiTheme="minorHAnsi" w:hAnsiTheme="minorHAnsi" w:cstheme="minorHAnsi"/>
          <w:szCs w:val="22"/>
        </w:rPr>
        <w:t xml:space="preserve">dotčenými </w:t>
      </w:r>
      <w:r w:rsidRPr="00EC40AD">
        <w:rPr>
          <w:rFonts w:asciiTheme="minorHAnsi" w:hAnsiTheme="minorHAnsi" w:cstheme="minorHAnsi"/>
          <w:szCs w:val="22"/>
        </w:rPr>
        <w:t>orgány státní správy</w:t>
      </w:r>
      <w:r w:rsidR="003F46DA">
        <w:rPr>
          <w:rFonts w:asciiTheme="minorHAnsi" w:hAnsiTheme="minorHAnsi" w:cstheme="minorHAnsi"/>
          <w:szCs w:val="22"/>
        </w:rPr>
        <w:t xml:space="preserve"> (dále jen „DOSS“)</w:t>
      </w:r>
      <w:r w:rsidRPr="00EC40AD">
        <w:rPr>
          <w:rFonts w:asciiTheme="minorHAnsi" w:hAnsiTheme="minorHAnsi" w:cstheme="minorHAnsi"/>
          <w:szCs w:val="22"/>
        </w:rPr>
        <w:t xml:space="preserve">, správci sítí nebo účastníky stavebního řízení vyžadováno doplnění projektové dokumentace, zajistí toto doplnění </w:t>
      </w:r>
      <w:r w:rsidRPr="00EC40AD">
        <w:rPr>
          <w:rFonts w:asciiTheme="minorHAnsi" w:hAnsiTheme="minorHAnsi" w:cstheme="minorHAnsi"/>
          <w:szCs w:val="22"/>
        </w:rPr>
        <w:lastRenderedPageBreak/>
        <w:t xml:space="preserve">bezodkladně i po termínu předání projektové dokumentace. Cena za takové případné doplnění projektové dokumentace je již součástí ceny za projektové práce sjednané v čl. 4.1 písm. </w:t>
      </w:r>
      <w:r w:rsidR="003A7177">
        <w:rPr>
          <w:rFonts w:asciiTheme="minorHAnsi" w:hAnsiTheme="minorHAnsi" w:cstheme="minorHAnsi"/>
          <w:szCs w:val="22"/>
        </w:rPr>
        <w:t>A</w:t>
      </w:r>
      <w:r w:rsidRPr="00EC40AD">
        <w:rPr>
          <w:rFonts w:asciiTheme="minorHAnsi" w:hAnsiTheme="minorHAnsi" w:cstheme="minorHAnsi"/>
          <w:szCs w:val="22"/>
        </w:rPr>
        <w:t>) této smlouvy.</w:t>
      </w:r>
    </w:p>
    <w:p w14:paraId="32B7FE40" w14:textId="77777777" w:rsidR="00143C28" w:rsidRDefault="00143C28" w:rsidP="00841798">
      <w:pPr>
        <w:pStyle w:val="Odstavecseseznamem"/>
        <w:numPr>
          <w:ilvl w:val="1"/>
          <w:numId w:val="1"/>
        </w:numPr>
        <w:ind w:left="709" w:hanging="709"/>
        <w:jc w:val="both"/>
        <w:rPr>
          <w:rFonts w:asciiTheme="minorHAnsi" w:hAnsiTheme="minorHAnsi" w:cstheme="minorHAnsi"/>
          <w:szCs w:val="22"/>
        </w:rPr>
      </w:pPr>
      <w:r w:rsidRPr="00EC40AD">
        <w:rPr>
          <w:rFonts w:asciiTheme="minorHAnsi" w:hAnsiTheme="minorHAnsi" w:cstheme="minorHAnsi"/>
          <w:szCs w:val="22"/>
        </w:rPr>
        <w:t xml:space="preserve">Zhotovitel bude při případných jednáních s dotčenými orgány i jinými institucemi, vč. jednání se stavebním úřadem, zastupovat Objednatele na základě samostatně udělené plné moci. O všech plánovaných jednáních a o jejich výsledcích bude neprodleně Objednatele informovat. </w:t>
      </w:r>
    </w:p>
    <w:p w14:paraId="43D8B259" w14:textId="77777777" w:rsidR="009F0FEA" w:rsidRDefault="00143C28" w:rsidP="00841798">
      <w:pPr>
        <w:pStyle w:val="Odstavecseseznamem"/>
        <w:numPr>
          <w:ilvl w:val="1"/>
          <w:numId w:val="1"/>
        </w:numPr>
        <w:ind w:left="709" w:hanging="709"/>
        <w:jc w:val="both"/>
        <w:rPr>
          <w:rFonts w:asciiTheme="minorHAnsi" w:hAnsiTheme="minorHAnsi" w:cstheme="minorHAnsi"/>
          <w:szCs w:val="22"/>
        </w:rPr>
      </w:pPr>
      <w:r w:rsidRPr="00841798">
        <w:rPr>
          <w:rFonts w:asciiTheme="minorHAnsi" w:hAnsiTheme="minorHAnsi" w:cstheme="minorHAnsi"/>
          <w:szCs w:val="22"/>
        </w:rPr>
        <w:t>Zhotovitel je povinen splňovat základní způsobilost, profesní způsobilost a technickou kvalifikaci v souladu s požadavky zadávací dokumentace a nabídkou, na základě které je tato smlouva uzavírána, a to po celou dobu trvání této smlouvy</w:t>
      </w:r>
      <w:r w:rsidR="00841798">
        <w:rPr>
          <w:rFonts w:asciiTheme="minorHAnsi" w:hAnsiTheme="minorHAnsi" w:cstheme="minorHAnsi"/>
          <w:szCs w:val="22"/>
        </w:rPr>
        <w:t>. V</w:t>
      </w:r>
      <w:r w:rsidRPr="00841798">
        <w:rPr>
          <w:rFonts w:asciiTheme="minorHAnsi" w:hAnsiTheme="minorHAnsi" w:cstheme="minorHAnsi"/>
          <w:szCs w:val="22"/>
        </w:rPr>
        <w:t xml:space="preserve"> případě, že byť jen jeden z předpokladů základní či profesní způsobilosti přestane splňovat, je povinen tuto skutečnost Objednateli písemně oznámit nejpozději ve lhůtě pěti (5) pracovních dnů ode dne, kdy taková skutečnost nastala. Povinnost se vztahuje rovněž na všechny poddodavatele </w:t>
      </w:r>
      <w:r w:rsidR="0088141A" w:rsidRPr="00841798">
        <w:rPr>
          <w:rFonts w:asciiTheme="minorHAnsi" w:hAnsiTheme="minorHAnsi" w:cstheme="minorHAnsi"/>
          <w:szCs w:val="22"/>
        </w:rPr>
        <w:t>Zhotovitele</w:t>
      </w:r>
      <w:r w:rsidRPr="00841798">
        <w:rPr>
          <w:rFonts w:asciiTheme="minorHAnsi" w:hAnsiTheme="minorHAnsi" w:cstheme="minorHAnsi"/>
          <w:szCs w:val="22"/>
        </w:rPr>
        <w:t xml:space="preserve">, kterými byla prokazována část profesní způsobilosti či technické kvalifikace. </w:t>
      </w:r>
    </w:p>
    <w:p w14:paraId="41E91698" w14:textId="79FBCC16" w:rsidR="004F3C0E" w:rsidRDefault="0063064C" w:rsidP="009F0FEA">
      <w:pPr>
        <w:pStyle w:val="Odstavecseseznamem"/>
        <w:ind w:left="709"/>
        <w:jc w:val="both"/>
        <w:rPr>
          <w:rFonts w:asciiTheme="minorHAnsi" w:hAnsiTheme="minorHAnsi" w:cstheme="minorHAnsi"/>
          <w:szCs w:val="22"/>
        </w:rPr>
      </w:pPr>
      <w:r w:rsidRPr="00841798">
        <w:rPr>
          <w:rFonts w:asciiTheme="minorHAnsi" w:hAnsiTheme="minorHAnsi" w:cstheme="minorHAnsi"/>
          <w:szCs w:val="22"/>
        </w:rPr>
        <w:t xml:space="preserve">V případě, že </w:t>
      </w:r>
      <w:r w:rsidR="00143C28" w:rsidRPr="00841798">
        <w:rPr>
          <w:rFonts w:asciiTheme="minorHAnsi" w:hAnsiTheme="minorHAnsi" w:cstheme="minorHAnsi"/>
          <w:szCs w:val="22"/>
        </w:rPr>
        <w:t>Zhotovitel přestane splňovat byť jen některý z předpokladů základní či profesní způsobilosti a do patnácti (15) pracovních dnů nedoloží náhradní rovnocenné dokumenty, je Objednatel oprávněn od této smlouvy odstoupit.</w:t>
      </w:r>
      <w:r w:rsidR="00530914" w:rsidRPr="00841798">
        <w:rPr>
          <w:rFonts w:asciiTheme="minorHAnsi" w:hAnsiTheme="minorHAnsi" w:cstheme="minorHAnsi"/>
          <w:szCs w:val="22"/>
        </w:rPr>
        <w:t xml:space="preserve"> </w:t>
      </w:r>
      <w:r w:rsidR="00222ADE" w:rsidRPr="00841798">
        <w:rPr>
          <w:rFonts w:asciiTheme="minorHAnsi" w:hAnsiTheme="minorHAnsi" w:cstheme="minorHAnsi"/>
          <w:szCs w:val="22"/>
        </w:rPr>
        <w:t xml:space="preserve"> V případě, že by v průběhu zpracování projektové dokumentace mělo dojít k výměně vedoucího projektanta, je Zhotovitel povinen doložit Objednateli doklady prokazující splnění minimálně stejných zkušeností, jaké byly prokazovány osobou uvedenou ve smlouvě. V případě výměny uvedené osoby bude uzavřen dodatek ke smlouv</w:t>
      </w:r>
      <w:r w:rsidR="00F167C2" w:rsidRPr="00841798">
        <w:rPr>
          <w:rFonts w:asciiTheme="minorHAnsi" w:hAnsiTheme="minorHAnsi" w:cstheme="minorHAnsi"/>
          <w:szCs w:val="22"/>
        </w:rPr>
        <w:t>ě</w:t>
      </w:r>
      <w:r w:rsidR="00222ADE" w:rsidRPr="00841798">
        <w:rPr>
          <w:rFonts w:asciiTheme="minorHAnsi" w:hAnsiTheme="minorHAnsi" w:cstheme="minorHAnsi"/>
          <w:szCs w:val="22"/>
        </w:rPr>
        <w:t>.</w:t>
      </w:r>
      <w:r w:rsidR="00A91D80" w:rsidRPr="00841798">
        <w:rPr>
          <w:rFonts w:asciiTheme="minorHAnsi" w:hAnsiTheme="minorHAnsi" w:cstheme="minorHAnsi"/>
          <w:szCs w:val="22"/>
        </w:rPr>
        <w:t xml:space="preserve">  </w:t>
      </w:r>
    </w:p>
    <w:p w14:paraId="57A1BBF5" w14:textId="2614AF18" w:rsidR="00143C28" w:rsidRPr="004F3C0E" w:rsidRDefault="00A91D80" w:rsidP="00453EE4">
      <w:pPr>
        <w:pStyle w:val="Odstavecseseznamem"/>
        <w:ind w:left="709"/>
        <w:jc w:val="both"/>
        <w:rPr>
          <w:rFonts w:asciiTheme="minorHAnsi" w:hAnsiTheme="minorHAnsi" w:cstheme="minorHAnsi"/>
          <w:szCs w:val="22"/>
        </w:rPr>
      </w:pPr>
      <w:r w:rsidRPr="00841798">
        <w:rPr>
          <w:rFonts w:asciiTheme="minorHAnsi" w:hAnsiTheme="minorHAnsi" w:cstheme="minorHAnsi"/>
          <w:szCs w:val="22"/>
        </w:rPr>
        <w:t>V případě, že by v průběhu zpracování projektové dokumentace mělo dojít k výměně osoby/osob, kterými byly prokazovány odborné zkušenosti pro hodnocení nabídek,</w:t>
      </w:r>
      <w:r w:rsidRPr="00A91D80">
        <w:t xml:space="preserve"> </w:t>
      </w:r>
      <w:r w:rsidRPr="004F3C0E">
        <w:rPr>
          <w:rFonts w:asciiTheme="minorHAnsi" w:hAnsiTheme="minorHAnsi" w:cstheme="minorHAnsi"/>
          <w:szCs w:val="22"/>
        </w:rPr>
        <w:t xml:space="preserve">je Zhotovitel povinen doložit Objednateli doklady prokazující splnění minimálně stejných zkušeností, jaké byly prokazovány osobou/osobami v nabídce. </w:t>
      </w:r>
      <w:r w:rsidR="00222ADE" w:rsidRPr="004F3C0E">
        <w:rPr>
          <w:rFonts w:asciiTheme="minorHAnsi" w:hAnsiTheme="minorHAnsi" w:cstheme="minorHAnsi"/>
          <w:szCs w:val="22"/>
        </w:rPr>
        <w:t>V případě, že Zhotovitel do patnácti (15) pracovních dnů nedoloží náhradní rovnocenné dokumenty</w:t>
      </w:r>
      <w:r w:rsidR="00F167C2" w:rsidRPr="004F3C0E">
        <w:rPr>
          <w:rFonts w:asciiTheme="minorHAnsi" w:hAnsiTheme="minorHAnsi" w:cstheme="minorHAnsi"/>
          <w:szCs w:val="22"/>
        </w:rPr>
        <w:t xml:space="preserve"> výše uvedených osob</w:t>
      </w:r>
      <w:r w:rsidR="00222ADE" w:rsidRPr="004F3C0E">
        <w:rPr>
          <w:rFonts w:asciiTheme="minorHAnsi" w:hAnsiTheme="minorHAnsi" w:cstheme="minorHAnsi"/>
          <w:szCs w:val="22"/>
        </w:rPr>
        <w:t>, je Objednatel oprávněn od této smlouvy odstoupit</w:t>
      </w:r>
      <w:r w:rsidRPr="004F3C0E">
        <w:rPr>
          <w:rFonts w:asciiTheme="minorHAnsi" w:hAnsiTheme="minorHAnsi" w:cstheme="minorHAnsi"/>
          <w:szCs w:val="22"/>
        </w:rPr>
        <w:t>/smlouvu vypovědět</w:t>
      </w:r>
      <w:r w:rsidR="00222ADE" w:rsidRPr="004F3C0E">
        <w:rPr>
          <w:rFonts w:asciiTheme="minorHAnsi" w:hAnsiTheme="minorHAnsi" w:cstheme="minorHAnsi"/>
          <w:szCs w:val="22"/>
        </w:rPr>
        <w:t>.</w:t>
      </w:r>
    </w:p>
    <w:p w14:paraId="72B4969E" w14:textId="2AEFB001" w:rsidR="00143C28" w:rsidRPr="00EC40AD" w:rsidRDefault="00143C28" w:rsidP="00215F0D">
      <w:pPr>
        <w:pStyle w:val="Odstavecseseznamem"/>
        <w:numPr>
          <w:ilvl w:val="1"/>
          <w:numId w:val="1"/>
        </w:numPr>
        <w:ind w:left="709" w:hanging="709"/>
        <w:jc w:val="both"/>
        <w:rPr>
          <w:rFonts w:asciiTheme="minorHAnsi" w:hAnsiTheme="minorHAnsi" w:cstheme="minorHAnsi"/>
          <w:szCs w:val="22"/>
        </w:rPr>
      </w:pPr>
      <w:r w:rsidRPr="00EC40AD">
        <w:rPr>
          <w:rFonts w:asciiTheme="minorHAnsi" w:hAnsiTheme="minorHAnsi" w:cstheme="minorHAnsi"/>
          <w:szCs w:val="22"/>
        </w:rPr>
        <w:t>V případě, že vybraný dodavatel před zahájením nebo v průběhu projektových prací zamýšlí provést výměnu poddodavatele, musí zamýšlenou výměnu poddodavatele oznámit Objednateli min. pět (5) pracovních dnů před nástupem nového poddodavatele</w:t>
      </w:r>
      <w:r w:rsidR="001329B8" w:rsidRPr="00EC40AD">
        <w:rPr>
          <w:rFonts w:asciiTheme="minorHAnsi" w:hAnsiTheme="minorHAnsi" w:cstheme="minorHAnsi"/>
          <w:szCs w:val="22"/>
        </w:rPr>
        <w:t>, p</w:t>
      </w:r>
      <w:r w:rsidRPr="00EC40AD">
        <w:rPr>
          <w:rFonts w:asciiTheme="minorHAnsi" w:hAnsiTheme="minorHAnsi" w:cstheme="minorHAnsi"/>
          <w:szCs w:val="22"/>
        </w:rPr>
        <w:t>okud měněným poddodavatelem dodavatel prokazoval část profesní způsobilosti nebo technické kvalifikace</w:t>
      </w:r>
      <w:r w:rsidR="001329B8" w:rsidRPr="00EC40AD">
        <w:rPr>
          <w:rFonts w:asciiTheme="minorHAnsi" w:hAnsiTheme="minorHAnsi" w:cstheme="minorHAnsi"/>
          <w:szCs w:val="22"/>
        </w:rPr>
        <w:t xml:space="preserve">. </w:t>
      </w:r>
      <w:r w:rsidR="00215F0D" w:rsidRPr="00EC40AD">
        <w:rPr>
          <w:rFonts w:asciiTheme="minorHAnsi" w:hAnsiTheme="minorHAnsi" w:cstheme="minorHAnsi"/>
          <w:szCs w:val="22"/>
        </w:rPr>
        <w:t xml:space="preserve">Nový poddodavatel </w:t>
      </w:r>
      <w:r w:rsidR="00215F0D" w:rsidRPr="00215F0D">
        <w:rPr>
          <w:rFonts w:asciiTheme="minorHAnsi" w:hAnsiTheme="minorHAnsi" w:cstheme="minorHAnsi"/>
          <w:szCs w:val="22"/>
        </w:rPr>
        <w:t>musí splňovat způsobilost (kvalifikaci) minimálně v rozsahu požadavků zadávací dokumentace. Splnění způsobilosti (kvalifikace) nového poddodavatele doloží zhotovitel objednateli kopií dokladu ke splnění způsobilosti (kvalifikace) před zahájením činnosti nového poddodavatele. V případě že by nový poddodavatel způsobilost (kvalifikaci) v požadovaném rozsahu nesplňoval nebo nedoložil, musí zhotovitel zajistit takového poddodavatele, který požadovaná kritéria splňuje a doloží.</w:t>
      </w:r>
      <w:r w:rsidRPr="00EC40AD">
        <w:rPr>
          <w:rFonts w:asciiTheme="minorHAnsi" w:hAnsiTheme="minorHAnsi" w:cstheme="minorHAnsi"/>
          <w:szCs w:val="22"/>
        </w:rPr>
        <w:t xml:space="preserve"> </w:t>
      </w:r>
    </w:p>
    <w:p w14:paraId="388DA078" w14:textId="77777777" w:rsidR="000A2A46" w:rsidRDefault="00143C28" w:rsidP="000A2A46">
      <w:pPr>
        <w:pStyle w:val="Odstavecseseznamem"/>
        <w:numPr>
          <w:ilvl w:val="1"/>
          <w:numId w:val="1"/>
        </w:numPr>
        <w:ind w:left="709" w:hanging="709"/>
        <w:jc w:val="both"/>
        <w:rPr>
          <w:rFonts w:asciiTheme="minorHAnsi" w:hAnsiTheme="minorHAnsi" w:cstheme="minorHAnsi"/>
          <w:szCs w:val="22"/>
        </w:rPr>
      </w:pPr>
      <w:r w:rsidRPr="00EC40AD">
        <w:rPr>
          <w:rFonts w:asciiTheme="minorHAnsi" w:hAnsiTheme="minorHAnsi" w:cstheme="minorHAnsi"/>
          <w:szCs w:val="22"/>
        </w:rPr>
        <w:t xml:space="preserve">Zhotovitel je povinen poskytovat Objednateli v průběhu provádění celého díla veškerou možnou součinnost. Zhotovitel se zavazuje poskytnout Objednateli součinnost bez zbytečného odkladu, nejpozději však do pěti (5) pracovních dnů ode dne, kdy byl Objednatelem o součinnost </w:t>
      </w:r>
      <w:r w:rsidR="000A2A46">
        <w:rPr>
          <w:rFonts w:asciiTheme="minorHAnsi" w:hAnsiTheme="minorHAnsi" w:cstheme="minorHAnsi"/>
          <w:szCs w:val="22"/>
        </w:rPr>
        <w:t>požádán.</w:t>
      </w:r>
    </w:p>
    <w:p w14:paraId="334D30F4" w14:textId="210C7B88" w:rsidR="005D5431" w:rsidRPr="000A2A46" w:rsidRDefault="005D5431" w:rsidP="000A2A46">
      <w:pPr>
        <w:pStyle w:val="Odstavecseseznamem"/>
        <w:numPr>
          <w:ilvl w:val="1"/>
          <w:numId w:val="1"/>
        </w:numPr>
        <w:ind w:left="709" w:hanging="709"/>
        <w:jc w:val="both"/>
        <w:rPr>
          <w:rFonts w:asciiTheme="minorHAnsi" w:hAnsiTheme="minorHAnsi" w:cstheme="minorHAnsi"/>
          <w:szCs w:val="22"/>
        </w:rPr>
      </w:pPr>
      <w:r w:rsidRPr="000A2A46">
        <w:rPr>
          <w:rFonts w:asciiTheme="minorHAnsi" w:hAnsiTheme="minorHAnsi" w:cstheme="minorHAnsi"/>
          <w:szCs w:val="22"/>
        </w:rPr>
        <w:t xml:space="preserve">Zhotovitel je povinen provést aktualizaci oceněného rozpočtu před vyhlášením veřejné zakázky, jejímž předmětem bude realizace stavby na základě projektové dokumentace vytvořené zhotovitelem, a to nejpozději do </w:t>
      </w:r>
      <w:r w:rsidR="003E3BF3">
        <w:rPr>
          <w:rFonts w:asciiTheme="minorHAnsi" w:hAnsiTheme="minorHAnsi" w:cstheme="minorHAnsi"/>
          <w:szCs w:val="22"/>
        </w:rPr>
        <w:t>patnácti</w:t>
      </w:r>
      <w:r w:rsidR="003E3BF3" w:rsidRPr="000A2A46">
        <w:rPr>
          <w:rFonts w:asciiTheme="minorHAnsi" w:hAnsiTheme="minorHAnsi" w:cstheme="minorHAnsi"/>
          <w:szCs w:val="22"/>
        </w:rPr>
        <w:t xml:space="preserve"> </w:t>
      </w:r>
      <w:r w:rsidRPr="000A2A46">
        <w:rPr>
          <w:rFonts w:asciiTheme="minorHAnsi" w:hAnsiTheme="minorHAnsi" w:cstheme="minorHAnsi"/>
          <w:szCs w:val="22"/>
        </w:rPr>
        <w:t>(</w:t>
      </w:r>
      <w:r w:rsidR="003E3BF3">
        <w:rPr>
          <w:rFonts w:asciiTheme="minorHAnsi" w:hAnsiTheme="minorHAnsi" w:cstheme="minorHAnsi"/>
          <w:szCs w:val="22"/>
        </w:rPr>
        <w:t>15</w:t>
      </w:r>
      <w:r w:rsidRPr="000A2A46">
        <w:rPr>
          <w:rFonts w:asciiTheme="minorHAnsi" w:hAnsiTheme="minorHAnsi" w:cstheme="minorHAnsi"/>
          <w:szCs w:val="22"/>
        </w:rPr>
        <w:t>) pracovních dnů od doručení písemné výzvy objednatele. Cena za aktualizaci rozpočtu je zahrnuta v ceně za provádění autorského dozoru.</w:t>
      </w:r>
    </w:p>
    <w:p w14:paraId="6E135480" w14:textId="65AA801C" w:rsidR="00502FD5" w:rsidRPr="00EC40AD" w:rsidRDefault="00143C28" w:rsidP="00F8309F">
      <w:pPr>
        <w:pStyle w:val="Nadpis1"/>
        <w:ind w:left="0" w:firstLine="0"/>
      </w:pPr>
      <w:r w:rsidRPr="00EC40AD">
        <w:t>CENA A PLATEBNÍ PODMÍNKY</w:t>
      </w:r>
    </w:p>
    <w:p w14:paraId="6D5EEBE4" w14:textId="02D18EF3" w:rsidR="00143C28" w:rsidRDefault="00143C28" w:rsidP="0063064C">
      <w:pPr>
        <w:numPr>
          <w:ilvl w:val="0"/>
          <w:numId w:val="3"/>
        </w:numPr>
        <w:ind w:left="567" w:hanging="567"/>
        <w:jc w:val="both"/>
        <w:rPr>
          <w:rFonts w:asciiTheme="minorHAnsi" w:hAnsiTheme="minorHAnsi" w:cstheme="minorHAnsi"/>
          <w:bCs/>
          <w:szCs w:val="22"/>
        </w:rPr>
      </w:pPr>
      <w:r w:rsidRPr="00EC40AD">
        <w:rPr>
          <w:rFonts w:asciiTheme="minorHAnsi" w:hAnsiTheme="minorHAnsi" w:cstheme="minorHAnsi"/>
          <w:szCs w:val="22"/>
        </w:rPr>
        <w:t>Objednatel se zavazuje zaplatit Zhotoviteli za řádné provedení díla sjednanou cenu</w:t>
      </w:r>
      <w:r w:rsidR="008E6B2A" w:rsidRPr="00EC40AD">
        <w:rPr>
          <w:rFonts w:asciiTheme="minorHAnsi" w:hAnsiTheme="minorHAnsi" w:cstheme="minorHAnsi"/>
          <w:b/>
          <w:bCs/>
          <w:szCs w:val="22"/>
        </w:rPr>
        <w:t xml:space="preserve"> z</w:t>
      </w:r>
      <w:r w:rsidRPr="00EC40AD">
        <w:rPr>
          <w:rFonts w:asciiTheme="minorHAnsi" w:hAnsiTheme="minorHAnsi" w:cstheme="minorHAnsi"/>
          <w:b/>
          <w:bCs/>
          <w:szCs w:val="22"/>
        </w:rPr>
        <w:t xml:space="preserve">a provedení projektových prací </w:t>
      </w:r>
      <w:r w:rsidRPr="00EC40AD">
        <w:rPr>
          <w:rFonts w:asciiTheme="minorHAnsi" w:hAnsiTheme="minorHAnsi" w:cstheme="minorHAnsi"/>
          <w:bCs/>
          <w:szCs w:val="22"/>
        </w:rPr>
        <w:t>včetně všech služeb potřebných k vypracování projektové dokumentace</w:t>
      </w:r>
      <w:r w:rsidR="005A1769">
        <w:rPr>
          <w:rFonts w:asciiTheme="minorHAnsi" w:hAnsiTheme="minorHAnsi" w:cstheme="minorHAnsi"/>
          <w:bCs/>
          <w:szCs w:val="22"/>
        </w:rPr>
        <w:t xml:space="preserve">, </w:t>
      </w:r>
      <w:r w:rsidRPr="00EC40AD">
        <w:rPr>
          <w:rFonts w:asciiTheme="minorHAnsi" w:hAnsiTheme="minorHAnsi" w:cstheme="minorHAnsi"/>
          <w:bCs/>
          <w:szCs w:val="22"/>
        </w:rPr>
        <w:t>získání kladných pravomocných rozhodnutí</w:t>
      </w:r>
      <w:r w:rsidR="005A1769" w:rsidRPr="005A1769">
        <w:rPr>
          <w:rFonts w:asciiTheme="minorHAnsi" w:hAnsiTheme="minorHAnsi" w:cstheme="minorHAnsi"/>
          <w:bCs/>
          <w:szCs w:val="22"/>
        </w:rPr>
        <w:t>, spolupráce při výběru dodavatele</w:t>
      </w:r>
      <w:r w:rsidR="005A1769">
        <w:rPr>
          <w:rFonts w:asciiTheme="minorHAnsi" w:hAnsiTheme="minorHAnsi" w:cstheme="minorHAnsi"/>
          <w:bCs/>
          <w:szCs w:val="22"/>
        </w:rPr>
        <w:t xml:space="preserve"> a provádění činnosti autorského dozoru.</w:t>
      </w:r>
    </w:p>
    <w:p w14:paraId="5BFB31CD" w14:textId="43A6BA8B" w:rsidR="005A1769" w:rsidRPr="005A1769" w:rsidRDefault="005A1769" w:rsidP="00510C08">
      <w:pPr>
        <w:ind w:left="851" w:hanging="284"/>
        <w:jc w:val="both"/>
        <w:rPr>
          <w:rFonts w:asciiTheme="minorHAnsi" w:hAnsiTheme="minorHAnsi" w:cstheme="minorHAnsi"/>
          <w:bCs/>
          <w:szCs w:val="22"/>
        </w:rPr>
      </w:pPr>
      <w:r w:rsidRPr="005A1769">
        <w:rPr>
          <w:rFonts w:asciiTheme="minorHAnsi" w:hAnsiTheme="minorHAnsi" w:cstheme="minorHAnsi"/>
          <w:bCs/>
          <w:szCs w:val="22"/>
        </w:rPr>
        <w:t xml:space="preserve">A) 1. </w:t>
      </w:r>
      <w:r w:rsidR="00A9336A">
        <w:rPr>
          <w:rFonts w:asciiTheme="minorHAnsi" w:hAnsiTheme="minorHAnsi" w:cstheme="minorHAnsi"/>
          <w:bCs/>
          <w:szCs w:val="22"/>
        </w:rPr>
        <w:t xml:space="preserve">– </w:t>
      </w:r>
      <w:r w:rsidR="00355E70">
        <w:rPr>
          <w:rFonts w:asciiTheme="minorHAnsi" w:hAnsiTheme="minorHAnsi" w:cstheme="minorHAnsi"/>
          <w:bCs/>
          <w:szCs w:val="22"/>
        </w:rPr>
        <w:t>4</w:t>
      </w:r>
      <w:r w:rsidR="00D1747A">
        <w:rPr>
          <w:rFonts w:asciiTheme="minorHAnsi" w:hAnsiTheme="minorHAnsi" w:cstheme="minorHAnsi"/>
          <w:bCs/>
          <w:szCs w:val="22"/>
        </w:rPr>
        <w:t>.</w:t>
      </w:r>
      <w:r w:rsidR="00A9336A">
        <w:rPr>
          <w:rFonts w:asciiTheme="minorHAnsi" w:hAnsiTheme="minorHAnsi" w:cstheme="minorHAnsi"/>
          <w:bCs/>
          <w:szCs w:val="22"/>
        </w:rPr>
        <w:t xml:space="preserve"> </w:t>
      </w:r>
      <w:r w:rsidR="00D1747A">
        <w:rPr>
          <w:rFonts w:asciiTheme="minorHAnsi" w:hAnsiTheme="minorHAnsi" w:cstheme="minorHAnsi"/>
          <w:bCs/>
          <w:szCs w:val="22"/>
        </w:rPr>
        <w:t xml:space="preserve">- </w:t>
      </w:r>
      <w:r w:rsidRPr="005A1769">
        <w:rPr>
          <w:rFonts w:asciiTheme="minorHAnsi" w:hAnsiTheme="minorHAnsi" w:cstheme="minorHAnsi"/>
          <w:bCs/>
          <w:szCs w:val="22"/>
        </w:rPr>
        <w:t>výkonová fáze zahrnuje zpracování projektové dokumentace vč. všech související činností a</w:t>
      </w:r>
      <w:r w:rsidR="00510C08">
        <w:rPr>
          <w:rFonts w:asciiTheme="minorHAnsi" w:hAnsiTheme="minorHAnsi" w:cstheme="minorHAnsi"/>
          <w:bCs/>
          <w:szCs w:val="22"/>
        </w:rPr>
        <w:t> </w:t>
      </w:r>
      <w:r w:rsidRPr="005A1769">
        <w:rPr>
          <w:rFonts w:asciiTheme="minorHAnsi" w:hAnsiTheme="minorHAnsi" w:cstheme="minorHAnsi"/>
          <w:bCs/>
          <w:szCs w:val="22"/>
        </w:rPr>
        <w:t>poskytnutí součinnosti při výběru dodavatele.</w:t>
      </w:r>
    </w:p>
    <w:p w14:paraId="1132B2E8" w14:textId="6E4F2F79" w:rsidR="005A1769" w:rsidRPr="00EC40AD" w:rsidRDefault="005A1769" w:rsidP="00B91A86">
      <w:pPr>
        <w:spacing w:after="240"/>
        <w:ind w:left="567"/>
        <w:jc w:val="both"/>
        <w:rPr>
          <w:rFonts w:asciiTheme="minorHAnsi" w:hAnsiTheme="minorHAnsi" w:cstheme="minorHAnsi"/>
          <w:bCs/>
          <w:szCs w:val="22"/>
        </w:rPr>
      </w:pPr>
      <w:r w:rsidRPr="005A1769">
        <w:rPr>
          <w:rFonts w:asciiTheme="minorHAnsi" w:hAnsiTheme="minorHAnsi" w:cstheme="minorHAnsi"/>
          <w:bCs/>
          <w:szCs w:val="22"/>
        </w:rPr>
        <w:lastRenderedPageBreak/>
        <w:t xml:space="preserve">B) </w:t>
      </w:r>
      <w:r w:rsidR="00355E70">
        <w:rPr>
          <w:rFonts w:asciiTheme="minorHAnsi" w:hAnsiTheme="minorHAnsi" w:cstheme="minorHAnsi"/>
          <w:bCs/>
          <w:szCs w:val="22"/>
        </w:rPr>
        <w:t>5</w:t>
      </w:r>
      <w:r w:rsidRPr="005A1769">
        <w:rPr>
          <w:rFonts w:asciiTheme="minorHAnsi" w:hAnsiTheme="minorHAnsi" w:cstheme="minorHAnsi"/>
          <w:bCs/>
          <w:szCs w:val="22"/>
        </w:rPr>
        <w:t>. výkonová fáze zahrnuje výkon činnosti autorského dozoru.</w:t>
      </w:r>
    </w:p>
    <w:p w14:paraId="64BD1C0F" w14:textId="410FACC3" w:rsidR="00FD61CE" w:rsidRDefault="005A1769" w:rsidP="002F0356">
      <w:pPr>
        <w:ind w:left="567"/>
        <w:jc w:val="both"/>
        <w:rPr>
          <w:rFonts w:asciiTheme="minorHAnsi" w:hAnsiTheme="minorHAnsi" w:cstheme="minorHAnsi"/>
          <w:bCs/>
          <w:szCs w:val="22"/>
        </w:rPr>
      </w:pPr>
      <w:r w:rsidRPr="005A1769">
        <w:rPr>
          <w:rFonts w:asciiTheme="minorHAnsi" w:hAnsiTheme="minorHAnsi" w:cstheme="minorHAnsi"/>
          <w:bCs/>
          <w:szCs w:val="22"/>
        </w:rPr>
        <w:t>A)</w:t>
      </w:r>
      <w:r w:rsidRPr="005A1769">
        <w:rPr>
          <w:rFonts w:asciiTheme="minorHAnsi" w:hAnsiTheme="minorHAnsi" w:cstheme="minorHAnsi"/>
          <w:bCs/>
          <w:szCs w:val="22"/>
        </w:rPr>
        <w:tab/>
      </w:r>
      <w:r w:rsidR="001C49A6" w:rsidRPr="00EC40AD">
        <w:rPr>
          <w:rFonts w:asciiTheme="minorHAnsi" w:hAnsiTheme="minorHAnsi" w:cstheme="minorHAnsi"/>
          <w:b/>
          <w:bCs/>
          <w:szCs w:val="22"/>
        </w:rPr>
        <w:t xml:space="preserve">Za provedení projektových prací </w:t>
      </w:r>
      <w:r w:rsidR="001C49A6" w:rsidRPr="00EC40AD">
        <w:rPr>
          <w:rFonts w:asciiTheme="minorHAnsi" w:hAnsiTheme="minorHAnsi" w:cstheme="minorHAnsi"/>
          <w:bCs/>
          <w:szCs w:val="22"/>
        </w:rPr>
        <w:t>včetně všech služeb potřebných k vypracování projektové dokumentace a získání kladných pravomocných rozhodnutí</w:t>
      </w:r>
      <w:r w:rsidR="001C49A6" w:rsidRPr="00EC40AD">
        <w:rPr>
          <w:rFonts w:asciiTheme="minorHAnsi" w:hAnsiTheme="minorHAnsi" w:cstheme="minorHAnsi"/>
          <w:b/>
          <w:bCs/>
          <w:szCs w:val="22"/>
        </w:rPr>
        <w:t xml:space="preserve"> - nabídková cena </w:t>
      </w:r>
      <w:proofErr w:type="gramStart"/>
      <w:r w:rsidR="001C49A6" w:rsidRPr="00EC40AD">
        <w:rPr>
          <w:rFonts w:asciiTheme="minorHAnsi" w:hAnsiTheme="minorHAnsi" w:cstheme="minorHAnsi"/>
          <w:b/>
          <w:bCs/>
          <w:szCs w:val="22"/>
        </w:rPr>
        <w:t>za 1.</w:t>
      </w:r>
      <w:r w:rsidR="00D1747A">
        <w:rPr>
          <w:rFonts w:asciiTheme="minorHAnsi" w:hAnsiTheme="minorHAnsi" w:cstheme="minorHAnsi"/>
          <w:b/>
          <w:bCs/>
          <w:szCs w:val="22"/>
        </w:rPr>
        <w:t xml:space="preserve">- </w:t>
      </w:r>
      <w:r w:rsidR="007C546E">
        <w:rPr>
          <w:rFonts w:asciiTheme="minorHAnsi" w:hAnsiTheme="minorHAnsi" w:cstheme="minorHAnsi"/>
          <w:b/>
          <w:bCs/>
          <w:szCs w:val="22"/>
        </w:rPr>
        <w:t>4</w:t>
      </w:r>
      <w:r w:rsidR="00D1747A">
        <w:rPr>
          <w:rFonts w:asciiTheme="minorHAnsi" w:hAnsiTheme="minorHAnsi" w:cstheme="minorHAnsi"/>
          <w:b/>
          <w:bCs/>
          <w:szCs w:val="22"/>
        </w:rPr>
        <w:t>.</w:t>
      </w:r>
      <w:r w:rsidR="001C49A6" w:rsidRPr="00EC40AD">
        <w:rPr>
          <w:rFonts w:asciiTheme="minorHAnsi" w:hAnsiTheme="minorHAnsi" w:cstheme="minorHAnsi"/>
          <w:b/>
          <w:bCs/>
          <w:szCs w:val="22"/>
        </w:rPr>
        <w:t xml:space="preserve"> výkonovou</w:t>
      </w:r>
      <w:proofErr w:type="gramEnd"/>
      <w:r w:rsidR="001C49A6" w:rsidRPr="00EC40AD">
        <w:rPr>
          <w:rFonts w:asciiTheme="minorHAnsi" w:hAnsiTheme="minorHAnsi" w:cstheme="minorHAnsi"/>
          <w:b/>
          <w:bCs/>
          <w:szCs w:val="22"/>
        </w:rPr>
        <w:t xml:space="preserve"> fázi </w:t>
      </w:r>
      <w:r w:rsidR="001C49A6" w:rsidRPr="00EC40AD">
        <w:rPr>
          <w:rFonts w:asciiTheme="minorHAnsi" w:hAnsiTheme="minorHAnsi" w:cstheme="minorHAnsi"/>
          <w:bCs/>
          <w:szCs w:val="22"/>
        </w:rPr>
        <w:t>v</w:t>
      </w:r>
      <w:r w:rsidR="00D1747A">
        <w:rPr>
          <w:rFonts w:asciiTheme="minorHAnsi" w:hAnsiTheme="minorHAnsi" w:cstheme="minorHAnsi"/>
          <w:bCs/>
          <w:szCs w:val="22"/>
        </w:rPr>
        <w:t> rozsahu požadavků uvedených ve Smlouvě a</w:t>
      </w:r>
      <w:r w:rsidR="00D1747A" w:rsidRPr="00EC40AD">
        <w:rPr>
          <w:rFonts w:asciiTheme="minorHAnsi" w:hAnsiTheme="minorHAnsi" w:cstheme="minorHAnsi"/>
          <w:bCs/>
          <w:szCs w:val="22"/>
        </w:rPr>
        <w:t xml:space="preserve"> Přílo</w:t>
      </w:r>
      <w:r w:rsidR="00D1747A">
        <w:rPr>
          <w:rFonts w:asciiTheme="minorHAnsi" w:hAnsiTheme="minorHAnsi" w:cstheme="minorHAnsi"/>
          <w:bCs/>
          <w:szCs w:val="22"/>
        </w:rPr>
        <w:t>ze</w:t>
      </w:r>
      <w:r w:rsidR="00D1747A" w:rsidRPr="00EC40AD">
        <w:rPr>
          <w:rFonts w:asciiTheme="minorHAnsi" w:hAnsiTheme="minorHAnsi" w:cstheme="minorHAnsi"/>
          <w:bCs/>
          <w:szCs w:val="22"/>
        </w:rPr>
        <w:t xml:space="preserve"> </w:t>
      </w:r>
      <w:r w:rsidR="001C49A6" w:rsidRPr="00EC40AD">
        <w:rPr>
          <w:rFonts w:asciiTheme="minorHAnsi" w:hAnsiTheme="minorHAnsi" w:cstheme="minorHAnsi"/>
          <w:bCs/>
          <w:szCs w:val="22"/>
        </w:rPr>
        <w:t>č. 1 této Smlouvy</w:t>
      </w:r>
      <w:r w:rsidR="0055772B">
        <w:rPr>
          <w:rFonts w:asciiTheme="minorHAnsi" w:hAnsiTheme="minorHAnsi" w:cstheme="minorHAnsi"/>
          <w:bCs/>
          <w:szCs w:val="22"/>
        </w:rPr>
        <w:t>.</w:t>
      </w:r>
      <w:r w:rsidR="001C49A6" w:rsidRPr="00EC40AD">
        <w:rPr>
          <w:rFonts w:asciiTheme="minorHAnsi" w:hAnsiTheme="minorHAnsi" w:cstheme="minorHAnsi"/>
          <w:bCs/>
          <w:szCs w:val="22"/>
        </w:rPr>
        <w:t xml:space="preserve"> </w:t>
      </w:r>
    </w:p>
    <w:tbl>
      <w:tblPr>
        <w:tblStyle w:val="Mkatabulky"/>
        <w:tblW w:w="9923" w:type="dxa"/>
        <w:jc w:val="center"/>
        <w:tblLayout w:type="fixed"/>
        <w:tblLook w:val="04A0" w:firstRow="1" w:lastRow="0" w:firstColumn="1" w:lastColumn="0" w:noHBand="0" w:noVBand="1"/>
      </w:tblPr>
      <w:tblGrid>
        <w:gridCol w:w="709"/>
        <w:gridCol w:w="2835"/>
        <w:gridCol w:w="2551"/>
        <w:gridCol w:w="3828"/>
      </w:tblGrid>
      <w:tr w:rsidR="009F0FEA" w:rsidRPr="00175D5D" w14:paraId="0442C7AE" w14:textId="77777777" w:rsidTr="00820E71">
        <w:trPr>
          <w:trHeight w:val="434"/>
          <w:jc w:val="center"/>
        </w:trPr>
        <w:tc>
          <w:tcPr>
            <w:tcW w:w="709" w:type="dxa"/>
            <w:shd w:val="clear" w:color="auto" w:fill="E7E6E6" w:themeFill="background2"/>
            <w:vAlign w:val="center"/>
          </w:tcPr>
          <w:p w14:paraId="2FC25060" w14:textId="77777777" w:rsidR="009F0FEA" w:rsidRPr="00BB417F" w:rsidRDefault="009F0FEA" w:rsidP="00820E71">
            <w:pPr>
              <w:tabs>
                <w:tab w:val="right" w:pos="0"/>
              </w:tabs>
              <w:spacing w:after="0"/>
              <w:ind w:left="29"/>
              <w:jc w:val="center"/>
              <w:rPr>
                <w:rFonts w:cstheme="minorHAnsi"/>
                <w:b/>
                <w:bCs/>
                <w:sz w:val="22"/>
                <w:szCs w:val="22"/>
              </w:rPr>
            </w:pPr>
            <w:r w:rsidRPr="00B60F4B">
              <w:rPr>
                <w:rFonts w:cstheme="minorHAnsi"/>
                <w:b/>
                <w:bCs/>
                <w:szCs w:val="22"/>
              </w:rPr>
              <w:t>Číslo fáze</w:t>
            </w:r>
          </w:p>
        </w:tc>
        <w:tc>
          <w:tcPr>
            <w:tcW w:w="5386" w:type="dxa"/>
            <w:gridSpan w:val="2"/>
            <w:shd w:val="clear" w:color="auto" w:fill="E7E6E6" w:themeFill="background2"/>
            <w:vAlign w:val="center"/>
          </w:tcPr>
          <w:p w14:paraId="4C923EED" w14:textId="77777777" w:rsidR="009F0FEA" w:rsidRPr="002F0356" w:rsidRDefault="009F0FEA" w:rsidP="00820E71">
            <w:pPr>
              <w:tabs>
                <w:tab w:val="right" w:pos="0"/>
              </w:tabs>
              <w:spacing w:after="0"/>
              <w:jc w:val="center"/>
              <w:rPr>
                <w:rFonts w:cstheme="minorHAnsi"/>
                <w:b/>
                <w:bCs/>
                <w:sz w:val="22"/>
                <w:szCs w:val="22"/>
              </w:rPr>
            </w:pPr>
            <w:r w:rsidRPr="002F0356">
              <w:rPr>
                <w:rFonts w:cstheme="minorHAnsi"/>
                <w:b/>
                <w:bCs/>
                <w:szCs w:val="22"/>
              </w:rPr>
              <w:t>Popis</w:t>
            </w:r>
          </w:p>
        </w:tc>
        <w:tc>
          <w:tcPr>
            <w:tcW w:w="3828" w:type="dxa"/>
            <w:shd w:val="clear" w:color="auto" w:fill="E7E6E6" w:themeFill="background2"/>
            <w:vAlign w:val="center"/>
          </w:tcPr>
          <w:p w14:paraId="2184F1F3" w14:textId="77777777" w:rsidR="009F0FEA" w:rsidRPr="002F0356" w:rsidRDefault="009F0FEA" w:rsidP="00820E71">
            <w:pPr>
              <w:tabs>
                <w:tab w:val="right" w:pos="0"/>
              </w:tabs>
              <w:spacing w:after="0"/>
              <w:jc w:val="center"/>
              <w:rPr>
                <w:rFonts w:cstheme="minorHAnsi"/>
                <w:b/>
                <w:bCs/>
                <w:sz w:val="22"/>
                <w:szCs w:val="22"/>
              </w:rPr>
            </w:pPr>
            <w:r w:rsidRPr="002F0356">
              <w:rPr>
                <w:rFonts w:cstheme="minorHAnsi"/>
                <w:b/>
                <w:bCs/>
                <w:szCs w:val="22"/>
              </w:rPr>
              <w:t>Cena bez DPH:</w:t>
            </w:r>
          </w:p>
        </w:tc>
      </w:tr>
      <w:tr w:rsidR="009F0FEA" w:rsidRPr="00175D5D" w14:paraId="7ED8A790" w14:textId="77777777" w:rsidTr="002F0356">
        <w:trPr>
          <w:trHeight w:val="270"/>
          <w:jc w:val="center"/>
        </w:trPr>
        <w:tc>
          <w:tcPr>
            <w:tcW w:w="709" w:type="dxa"/>
            <w:vAlign w:val="center"/>
          </w:tcPr>
          <w:p w14:paraId="10F30DDE" w14:textId="77777777" w:rsidR="009F0FEA" w:rsidRPr="00282D6C" w:rsidRDefault="009F0FEA" w:rsidP="00820E71">
            <w:pPr>
              <w:tabs>
                <w:tab w:val="right" w:pos="0"/>
              </w:tabs>
              <w:ind w:left="29"/>
              <w:jc w:val="center"/>
              <w:rPr>
                <w:rFonts w:cstheme="minorHAnsi"/>
              </w:rPr>
            </w:pPr>
            <w:r w:rsidRPr="00282D6C">
              <w:rPr>
                <w:rFonts w:cstheme="minorHAnsi"/>
              </w:rPr>
              <w:t>1</w:t>
            </w:r>
          </w:p>
        </w:tc>
        <w:tc>
          <w:tcPr>
            <w:tcW w:w="5386" w:type="dxa"/>
            <w:gridSpan w:val="2"/>
            <w:vAlign w:val="center"/>
            <w:hideMark/>
          </w:tcPr>
          <w:p w14:paraId="02EBF7D8" w14:textId="77777777" w:rsidR="00F01134" w:rsidRDefault="009F0FEA" w:rsidP="002F0356">
            <w:pPr>
              <w:tabs>
                <w:tab w:val="right" w:pos="0"/>
              </w:tabs>
              <w:spacing w:before="120"/>
              <w:jc w:val="both"/>
              <w:rPr>
                <w:rFonts w:cstheme="minorHAnsi"/>
              </w:rPr>
            </w:pPr>
            <w:r w:rsidRPr="00282D6C">
              <w:rPr>
                <w:rFonts w:cstheme="minorHAnsi"/>
              </w:rPr>
              <w:t>Příprava zakázky, zajištění všech potřebných průzkumů, vč.</w:t>
            </w:r>
            <w:r w:rsidR="00442499">
              <w:rPr>
                <w:rFonts w:cstheme="minorHAnsi"/>
              </w:rPr>
              <w:t> </w:t>
            </w:r>
            <w:r w:rsidRPr="00282D6C">
              <w:rPr>
                <w:rFonts w:cstheme="minorHAnsi"/>
              </w:rPr>
              <w:t xml:space="preserve">ověření stavu </w:t>
            </w:r>
            <w:proofErr w:type="spellStart"/>
            <w:r w:rsidRPr="00282D6C">
              <w:rPr>
                <w:rFonts w:cstheme="minorHAnsi"/>
              </w:rPr>
              <w:t>inž</w:t>
            </w:r>
            <w:proofErr w:type="spellEnd"/>
            <w:r w:rsidRPr="00282D6C">
              <w:rPr>
                <w:rFonts w:cstheme="minorHAnsi"/>
              </w:rPr>
              <w:t xml:space="preserve">. sítí a stávajících rozvodů; zabezpečení vstupních podkladů, </w:t>
            </w:r>
            <w:r>
              <w:rPr>
                <w:rFonts w:cstheme="minorHAnsi"/>
              </w:rPr>
              <w:t xml:space="preserve">polohopisné a výškopisné </w:t>
            </w:r>
            <w:r w:rsidRPr="00282D6C">
              <w:rPr>
                <w:rFonts w:cstheme="minorHAnsi"/>
              </w:rPr>
              <w:t>zaměření</w:t>
            </w:r>
            <w:r w:rsidR="003F522C">
              <w:rPr>
                <w:rFonts w:cstheme="minorHAnsi"/>
              </w:rPr>
              <w:t>.</w:t>
            </w:r>
          </w:p>
          <w:p w14:paraId="52738810" w14:textId="595D586C" w:rsidR="002F0356" w:rsidRPr="002F0356" w:rsidRDefault="00F01134" w:rsidP="002F0356">
            <w:pPr>
              <w:tabs>
                <w:tab w:val="right" w:pos="0"/>
              </w:tabs>
              <w:spacing w:before="120"/>
              <w:jc w:val="both"/>
              <w:rPr>
                <w:rFonts w:cstheme="minorHAnsi"/>
              </w:rPr>
            </w:pPr>
            <w:r w:rsidRPr="00F01134">
              <w:rPr>
                <w:rFonts w:cstheme="minorHAnsi"/>
                <w:i/>
              </w:rPr>
              <w:t>Vybraný dodavatel dostane k dispozici zaměření stávajícího stavu objektu</w:t>
            </w:r>
            <w:r w:rsidR="00CA7454">
              <w:rPr>
                <w:rFonts w:cstheme="minorHAnsi"/>
                <w:i/>
              </w:rPr>
              <w:t xml:space="preserve"> a dokumentaci ze studie</w:t>
            </w:r>
            <w:r w:rsidRPr="00F01134">
              <w:rPr>
                <w:rFonts w:cstheme="minorHAnsi"/>
                <w:i/>
              </w:rPr>
              <w:t xml:space="preserve"> </w:t>
            </w:r>
            <w:r w:rsidR="00DE5E7E">
              <w:rPr>
                <w:rFonts w:cstheme="minorHAnsi"/>
                <w:i/>
              </w:rPr>
              <w:t xml:space="preserve">ve </w:t>
            </w:r>
            <w:proofErr w:type="gramStart"/>
            <w:r w:rsidR="00DE5E7E">
              <w:rPr>
                <w:rFonts w:cstheme="minorHAnsi"/>
                <w:i/>
              </w:rPr>
              <w:t>formátu .</w:t>
            </w:r>
            <w:proofErr w:type="spellStart"/>
            <w:r w:rsidR="00DE5E7E">
              <w:rPr>
                <w:rFonts w:cstheme="minorHAnsi"/>
                <w:i/>
              </w:rPr>
              <w:t>dwg</w:t>
            </w:r>
            <w:proofErr w:type="spellEnd"/>
            <w:proofErr w:type="gramEnd"/>
          </w:p>
          <w:p w14:paraId="430547A3" w14:textId="3537BD88" w:rsidR="009F0FEA" w:rsidRPr="002F0356" w:rsidRDefault="002F0356" w:rsidP="002F0356">
            <w:pPr>
              <w:tabs>
                <w:tab w:val="right" w:pos="0"/>
              </w:tabs>
              <w:spacing w:before="120"/>
              <w:jc w:val="both"/>
              <w:rPr>
                <w:rFonts w:cstheme="minorHAnsi"/>
                <w:i/>
              </w:rPr>
            </w:pPr>
            <w:r w:rsidRPr="002F0356">
              <w:rPr>
                <w:rFonts w:cstheme="minorHAnsi"/>
                <w:i/>
              </w:rPr>
              <w:t>(Předpokládá se, že se tato fáze bude prolínat i dalšími fázemi)</w:t>
            </w:r>
          </w:p>
        </w:tc>
        <w:tc>
          <w:tcPr>
            <w:tcW w:w="3828" w:type="dxa"/>
            <w:shd w:val="clear" w:color="auto" w:fill="FFFF00"/>
            <w:vAlign w:val="center"/>
          </w:tcPr>
          <w:p w14:paraId="3C9A19B2" w14:textId="77777777" w:rsidR="009F0FEA" w:rsidRPr="00282D6C" w:rsidRDefault="009F0FEA" w:rsidP="00820E71">
            <w:pPr>
              <w:tabs>
                <w:tab w:val="right" w:pos="0"/>
              </w:tabs>
              <w:spacing w:before="120"/>
              <w:rPr>
                <w:rFonts w:cstheme="minorHAnsi"/>
                <w:i/>
              </w:rPr>
            </w:pPr>
            <w:r w:rsidRPr="00282D6C">
              <w:rPr>
                <w:rFonts w:cstheme="minorHAnsi"/>
                <w:i/>
              </w:rPr>
              <w:t>Účastník ZŘ nahradí tento text nabídkovou cenou za příslušnou část PD</w:t>
            </w:r>
          </w:p>
        </w:tc>
      </w:tr>
      <w:tr w:rsidR="009F0FEA" w:rsidRPr="00175D5D" w14:paraId="7EE22D9C" w14:textId="77777777" w:rsidTr="00820E71">
        <w:trPr>
          <w:trHeight w:val="3264"/>
          <w:jc w:val="center"/>
        </w:trPr>
        <w:tc>
          <w:tcPr>
            <w:tcW w:w="709" w:type="dxa"/>
            <w:vAlign w:val="center"/>
          </w:tcPr>
          <w:p w14:paraId="0073C185" w14:textId="3D8D02C0" w:rsidR="009F0FEA" w:rsidRPr="00282D6C" w:rsidRDefault="00F01134" w:rsidP="00820E71">
            <w:pPr>
              <w:tabs>
                <w:tab w:val="right" w:pos="0"/>
              </w:tabs>
              <w:ind w:left="29"/>
              <w:jc w:val="center"/>
              <w:rPr>
                <w:rFonts w:cstheme="minorHAnsi"/>
              </w:rPr>
            </w:pPr>
            <w:r>
              <w:rPr>
                <w:rFonts w:cstheme="minorHAnsi"/>
              </w:rPr>
              <w:t>2</w:t>
            </w:r>
          </w:p>
          <w:p w14:paraId="73D3AE28" w14:textId="77777777" w:rsidR="009F0FEA" w:rsidRPr="00282D6C" w:rsidRDefault="009F0FEA" w:rsidP="00820E71">
            <w:pPr>
              <w:tabs>
                <w:tab w:val="right" w:pos="0"/>
              </w:tabs>
              <w:ind w:left="29"/>
              <w:jc w:val="center"/>
              <w:rPr>
                <w:rFonts w:cstheme="minorHAnsi"/>
              </w:rPr>
            </w:pPr>
          </w:p>
        </w:tc>
        <w:tc>
          <w:tcPr>
            <w:tcW w:w="5386" w:type="dxa"/>
            <w:gridSpan w:val="2"/>
            <w:vAlign w:val="center"/>
          </w:tcPr>
          <w:p w14:paraId="25A6EF36" w14:textId="5B92E9BC" w:rsidR="00442499" w:rsidRPr="00E4398A" w:rsidRDefault="00442499" w:rsidP="00442499">
            <w:pPr>
              <w:tabs>
                <w:tab w:val="right" w:pos="0"/>
              </w:tabs>
              <w:spacing w:after="0"/>
              <w:jc w:val="both"/>
              <w:rPr>
                <w:rFonts w:asciiTheme="minorHAnsi" w:hAnsiTheme="minorHAnsi" w:cstheme="minorHAnsi"/>
                <w:bCs/>
                <w:i/>
                <w:iCs/>
                <w:szCs w:val="20"/>
              </w:rPr>
            </w:pPr>
            <w:r w:rsidRPr="00E4398A">
              <w:rPr>
                <w:rFonts w:asciiTheme="minorHAnsi" w:hAnsiTheme="minorHAnsi" w:cstheme="minorHAnsi"/>
                <w:bCs/>
                <w:szCs w:val="20"/>
              </w:rPr>
              <w:t>Dokumentace potřebná pro povolení stavby příslušným stavebním úřadem (stavební povolení)</w:t>
            </w:r>
            <w:r w:rsidR="000A6F77">
              <w:rPr>
                <w:rFonts w:asciiTheme="minorHAnsi" w:hAnsiTheme="minorHAnsi" w:cstheme="minorHAnsi"/>
                <w:bCs/>
                <w:szCs w:val="20"/>
              </w:rPr>
              <w:t xml:space="preserve"> zpracovaná s využitím metody BIM</w:t>
            </w:r>
            <w:r w:rsidR="00D10829">
              <w:rPr>
                <w:rFonts w:asciiTheme="minorHAnsi" w:hAnsiTheme="minorHAnsi" w:cstheme="minorHAnsi"/>
                <w:bCs/>
                <w:szCs w:val="20"/>
              </w:rPr>
              <w:t xml:space="preserve"> </w:t>
            </w:r>
            <w:r w:rsidRPr="00E4398A">
              <w:rPr>
                <w:rFonts w:asciiTheme="minorHAnsi" w:hAnsiTheme="minorHAnsi" w:cstheme="minorHAnsi"/>
                <w:bCs/>
                <w:szCs w:val="20"/>
              </w:rPr>
              <w:t>v rozsahu dle aktuálně platných právních předpisů vč. všech potřebných souvisejících činností (např. vypracování potřebných odborných posudků, měření, výpočtů apod.)</w:t>
            </w:r>
            <w:r>
              <w:t xml:space="preserve">, </w:t>
            </w:r>
            <w:r w:rsidRPr="00003527">
              <w:rPr>
                <w:rFonts w:asciiTheme="minorHAnsi" w:hAnsiTheme="minorHAnsi" w:cstheme="minorHAnsi"/>
                <w:bCs/>
                <w:szCs w:val="20"/>
              </w:rPr>
              <w:t>doložení výpočtů stavební fyziky ke</w:t>
            </w:r>
            <w:r>
              <w:rPr>
                <w:rFonts w:asciiTheme="minorHAnsi" w:hAnsiTheme="minorHAnsi" w:cstheme="minorHAnsi"/>
                <w:bCs/>
                <w:szCs w:val="20"/>
              </w:rPr>
              <w:t xml:space="preserve"> splnění požadovaných parametrů</w:t>
            </w:r>
            <w:r w:rsidRPr="00E4398A">
              <w:rPr>
                <w:rFonts w:asciiTheme="minorHAnsi" w:hAnsiTheme="minorHAnsi" w:cstheme="minorHAnsi"/>
                <w:bCs/>
                <w:szCs w:val="20"/>
              </w:rPr>
              <w:t xml:space="preserve"> a projednání s příslušným stavebním úřadem vč. zajištění pravomocného rozhodnutí.</w:t>
            </w:r>
          </w:p>
          <w:p w14:paraId="4A567112" w14:textId="77777777" w:rsidR="009F0FEA" w:rsidRDefault="009F0FEA" w:rsidP="00820E71">
            <w:pPr>
              <w:tabs>
                <w:tab w:val="right" w:pos="0"/>
              </w:tabs>
              <w:spacing w:before="120"/>
              <w:jc w:val="both"/>
              <w:rPr>
                <w:rFonts w:cstheme="minorHAnsi"/>
              </w:rPr>
            </w:pPr>
            <w:r>
              <w:rPr>
                <w:rFonts w:cstheme="minorHAnsi"/>
              </w:rPr>
              <w:t>Zpracování předběžného propočtu investičních nákladů stavby.</w:t>
            </w:r>
          </w:p>
          <w:p w14:paraId="713CACA2" w14:textId="77777777" w:rsidR="009F0FEA" w:rsidRDefault="009F0FEA" w:rsidP="00820E71">
            <w:pPr>
              <w:tabs>
                <w:tab w:val="right" w:pos="0"/>
              </w:tabs>
              <w:spacing w:before="120"/>
              <w:jc w:val="both"/>
              <w:rPr>
                <w:rFonts w:cstheme="minorHAnsi"/>
              </w:rPr>
            </w:pPr>
            <w:r w:rsidRPr="00282D6C">
              <w:rPr>
                <w:rFonts w:cstheme="minorHAnsi"/>
              </w:rPr>
              <w:t xml:space="preserve">Vypracování PENB vč. energetického posudku budovy. </w:t>
            </w:r>
          </w:p>
          <w:p w14:paraId="04B4E503" w14:textId="5BA06E63" w:rsidR="009F0FEA" w:rsidRPr="00282D6C" w:rsidRDefault="009F0FEA" w:rsidP="00820E71">
            <w:pPr>
              <w:tabs>
                <w:tab w:val="right" w:pos="0"/>
              </w:tabs>
              <w:jc w:val="both"/>
              <w:rPr>
                <w:rFonts w:cstheme="minorHAnsi"/>
                <w:i/>
              </w:rPr>
            </w:pPr>
            <w:r w:rsidRPr="00282D6C">
              <w:rPr>
                <w:rFonts w:cstheme="minorHAnsi"/>
              </w:rPr>
              <w:t>Poskytnutí výhradní a neomezené licence k autorskému dílu v rozsahu zpracované dokumentace</w:t>
            </w:r>
            <w:r w:rsidRPr="00282D6C">
              <w:t xml:space="preserve"> </w:t>
            </w:r>
            <w:r w:rsidRPr="00282D6C">
              <w:rPr>
                <w:rFonts w:cstheme="minorHAnsi"/>
              </w:rPr>
              <w:t>a poskytnutí výstupů v</w:t>
            </w:r>
            <w:r w:rsidR="00442499">
              <w:rPr>
                <w:rFonts w:cstheme="minorHAnsi"/>
              </w:rPr>
              <w:t> </w:t>
            </w:r>
            <w:r w:rsidRPr="00282D6C">
              <w:rPr>
                <w:rFonts w:cstheme="minorHAnsi"/>
              </w:rPr>
              <w:t xml:space="preserve">nativním formátu a </w:t>
            </w:r>
            <w:proofErr w:type="gramStart"/>
            <w:r w:rsidRPr="00282D6C">
              <w:rPr>
                <w:rFonts w:cstheme="minorHAnsi"/>
              </w:rPr>
              <w:t>formátech .</w:t>
            </w:r>
            <w:proofErr w:type="spellStart"/>
            <w:r w:rsidRPr="00282D6C">
              <w:rPr>
                <w:rFonts w:cstheme="minorHAnsi"/>
              </w:rPr>
              <w:t>dwg</w:t>
            </w:r>
            <w:proofErr w:type="spellEnd"/>
            <w:proofErr w:type="gramEnd"/>
            <w:r w:rsidRPr="00282D6C">
              <w:rPr>
                <w:rFonts w:cstheme="minorHAnsi"/>
              </w:rPr>
              <w:t>, .</w:t>
            </w:r>
            <w:proofErr w:type="spellStart"/>
            <w:r w:rsidRPr="00282D6C">
              <w:rPr>
                <w:rFonts w:cstheme="minorHAnsi"/>
              </w:rPr>
              <w:t>pdf</w:t>
            </w:r>
            <w:proofErr w:type="spellEnd"/>
            <w:r w:rsidR="00503AA4">
              <w:rPr>
                <w:rFonts w:cstheme="minorHAnsi"/>
              </w:rPr>
              <w:t>,</w:t>
            </w:r>
            <w:r w:rsidRPr="00282D6C">
              <w:rPr>
                <w:rFonts w:cstheme="minorHAnsi"/>
              </w:rPr>
              <w:t xml:space="preserve"> .</w:t>
            </w:r>
            <w:proofErr w:type="spellStart"/>
            <w:r w:rsidRPr="00282D6C">
              <w:rPr>
                <w:rFonts w:cstheme="minorHAnsi"/>
              </w:rPr>
              <w:t>docx</w:t>
            </w:r>
            <w:proofErr w:type="spellEnd"/>
            <w:r w:rsidRPr="00282D6C">
              <w:rPr>
                <w:rFonts w:cstheme="minorHAnsi"/>
              </w:rPr>
              <w:t>, .</w:t>
            </w:r>
            <w:proofErr w:type="spellStart"/>
            <w:r w:rsidRPr="00282D6C">
              <w:rPr>
                <w:rFonts w:cstheme="minorHAnsi"/>
              </w:rPr>
              <w:t>xlm</w:t>
            </w:r>
            <w:proofErr w:type="spellEnd"/>
            <w:r w:rsidRPr="00282D6C">
              <w:rPr>
                <w:rFonts w:cstheme="minorHAnsi"/>
              </w:rPr>
              <w:t xml:space="preserve"> a .</w:t>
            </w:r>
            <w:proofErr w:type="spellStart"/>
            <w:r w:rsidRPr="00282D6C">
              <w:rPr>
                <w:rFonts w:cstheme="minorHAnsi"/>
              </w:rPr>
              <w:t>xls</w:t>
            </w:r>
            <w:proofErr w:type="spellEnd"/>
            <w:r w:rsidR="000A6F77">
              <w:rPr>
                <w:rFonts w:cstheme="minorHAnsi"/>
              </w:rPr>
              <w:t xml:space="preserve"> a poskytnutí digitálních modelů staveb v nativních i neutrálních formátech (.</w:t>
            </w:r>
            <w:proofErr w:type="spellStart"/>
            <w:r w:rsidR="000A6F77">
              <w:rPr>
                <w:rFonts w:cstheme="minorHAnsi"/>
              </w:rPr>
              <w:t>ifc</w:t>
            </w:r>
            <w:proofErr w:type="spellEnd"/>
            <w:r w:rsidR="000A6F77">
              <w:rPr>
                <w:rFonts w:cstheme="minorHAnsi"/>
              </w:rPr>
              <w:t>)</w:t>
            </w:r>
            <w:r w:rsidRPr="00282D6C">
              <w:rPr>
                <w:rFonts w:cstheme="minorHAnsi"/>
              </w:rPr>
              <w:t>.</w:t>
            </w:r>
          </w:p>
        </w:tc>
        <w:tc>
          <w:tcPr>
            <w:tcW w:w="3828" w:type="dxa"/>
            <w:shd w:val="clear" w:color="auto" w:fill="FFFF00"/>
            <w:vAlign w:val="center"/>
          </w:tcPr>
          <w:p w14:paraId="2AC2667A" w14:textId="77777777" w:rsidR="009F0FEA" w:rsidRPr="008500C0" w:rsidRDefault="009F0FEA" w:rsidP="00820E71">
            <w:pPr>
              <w:tabs>
                <w:tab w:val="right" w:pos="0"/>
              </w:tabs>
              <w:spacing w:before="120"/>
              <w:ind w:firstLine="28"/>
              <w:rPr>
                <w:rFonts w:cstheme="minorHAnsi"/>
                <w:i/>
              </w:rPr>
            </w:pPr>
            <w:r w:rsidRPr="008500C0">
              <w:rPr>
                <w:rFonts w:cstheme="minorHAnsi"/>
                <w:i/>
              </w:rPr>
              <w:t>Účastník ZŘ nahradí tento text nabídkovou cenou za příslušnou část PD</w:t>
            </w:r>
          </w:p>
        </w:tc>
      </w:tr>
      <w:tr w:rsidR="009F0FEA" w:rsidRPr="00175D5D" w14:paraId="093791C9" w14:textId="77777777" w:rsidTr="00820E71">
        <w:trPr>
          <w:trHeight w:val="489"/>
          <w:jc w:val="center"/>
        </w:trPr>
        <w:tc>
          <w:tcPr>
            <w:tcW w:w="9923" w:type="dxa"/>
            <w:gridSpan w:val="4"/>
            <w:vAlign w:val="center"/>
          </w:tcPr>
          <w:p w14:paraId="45FCAAF7" w14:textId="1FA4F045" w:rsidR="009F0FEA" w:rsidRPr="00CE20B2" w:rsidRDefault="009F0FEA" w:rsidP="00DE5E7E">
            <w:pPr>
              <w:tabs>
                <w:tab w:val="right" w:pos="0"/>
              </w:tabs>
              <w:spacing w:before="120"/>
              <w:jc w:val="both"/>
              <w:rPr>
                <w:rFonts w:cstheme="minorHAnsi"/>
                <w:b/>
              </w:rPr>
            </w:pPr>
            <w:r w:rsidRPr="00CE20B2">
              <w:rPr>
                <w:rFonts w:cstheme="minorHAnsi"/>
                <w:b/>
              </w:rPr>
              <w:t xml:space="preserve">Na základě předběžné kalkulace nákladů má objednatel právo ukončit předmět díla po fázi </w:t>
            </w:r>
            <w:r w:rsidR="00DE5E7E">
              <w:rPr>
                <w:rFonts w:cstheme="minorHAnsi"/>
                <w:b/>
              </w:rPr>
              <w:t>2</w:t>
            </w:r>
            <w:r w:rsidR="00DE5E7E" w:rsidRPr="00CE20B2">
              <w:rPr>
                <w:rFonts w:cstheme="minorHAnsi"/>
                <w:b/>
              </w:rPr>
              <w:t xml:space="preserve"> </w:t>
            </w:r>
            <w:r w:rsidRPr="00CE20B2">
              <w:rPr>
                <w:rFonts w:cstheme="minorHAnsi"/>
                <w:b/>
              </w:rPr>
              <w:t>s ohledem na finanční možnosti zadavatele/objednatele.</w:t>
            </w:r>
          </w:p>
        </w:tc>
      </w:tr>
      <w:tr w:rsidR="009F0FEA" w:rsidRPr="00175D5D" w14:paraId="50F274A5" w14:textId="77777777" w:rsidTr="00820E71">
        <w:trPr>
          <w:trHeight w:val="841"/>
          <w:jc w:val="center"/>
        </w:trPr>
        <w:tc>
          <w:tcPr>
            <w:tcW w:w="709" w:type="dxa"/>
            <w:vAlign w:val="center"/>
          </w:tcPr>
          <w:p w14:paraId="33E08D82" w14:textId="6EDD3203" w:rsidR="009F0FEA" w:rsidRPr="00282D6C" w:rsidRDefault="00F01134" w:rsidP="00820E71">
            <w:pPr>
              <w:tabs>
                <w:tab w:val="right" w:pos="0"/>
              </w:tabs>
              <w:ind w:left="29"/>
              <w:jc w:val="center"/>
              <w:rPr>
                <w:rFonts w:cstheme="minorHAnsi"/>
              </w:rPr>
            </w:pPr>
            <w:r>
              <w:rPr>
                <w:rFonts w:cstheme="minorHAnsi"/>
              </w:rPr>
              <w:t>3</w:t>
            </w:r>
          </w:p>
        </w:tc>
        <w:tc>
          <w:tcPr>
            <w:tcW w:w="5386" w:type="dxa"/>
            <w:gridSpan w:val="2"/>
            <w:vAlign w:val="center"/>
          </w:tcPr>
          <w:p w14:paraId="48A184A0" w14:textId="436F0A95" w:rsidR="009F0FEA" w:rsidRDefault="009F0FEA" w:rsidP="00820E71">
            <w:pPr>
              <w:tabs>
                <w:tab w:val="right" w:pos="0"/>
              </w:tabs>
              <w:spacing w:before="120"/>
              <w:jc w:val="both"/>
              <w:rPr>
                <w:rFonts w:cstheme="minorHAnsi"/>
              </w:rPr>
            </w:pPr>
            <w:r w:rsidRPr="00997F65">
              <w:rPr>
                <w:rFonts w:cstheme="minorHAnsi"/>
              </w:rPr>
              <w:t xml:space="preserve">Vypracování dokumentace ve stupni pro provádění stavby </w:t>
            </w:r>
            <w:r w:rsidR="000A6F77">
              <w:rPr>
                <w:rFonts w:cstheme="minorHAnsi"/>
              </w:rPr>
              <w:t xml:space="preserve">s využitím metody BIM </w:t>
            </w:r>
            <w:r w:rsidRPr="00997F65">
              <w:rPr>
                <w:rFonts w:cstheme="minorHAnsi"/>
              </w:rPr>
              <w:t xml:space="preserve">vč. všech potřebných souvisejících činností v rozsahu </w:t>
            </w:r>
            <w:r>
              <w:rPr>
                <w:rFonts w:cstheme="minorHAnsi"/>
              </w:rPr>
              <w:t>dle platných právních předpisů</w:t>
            </w:r>
            <w:r w:rsidRPr="00282D6C">
              <w:rPr>
                <w:rFonts w:cstheme="minorHAnsi"/>
              </w:rPr>
              <w:t xml:space="preserve"> a současně v souladu s požadavky zák. 134/2016 Sb. a </w:t>
            </w:r>
            <w:proofErr w:type="spellStart"/>
            <w:r w:rsidRPr="00282D6C">
              <w:rPr>
                <w:rFonts w:cstheme="minorHAnsi"/>
              </w:rPr>
              <w:t>vyhl</w:t>
            </w:r>
            <w:proofErr w:type="spellEnd"/>
            <w:r w:rsidRPr="00282D6C">
              <w:rPr>
                <w:rFonts w:cstheme="minorHAnsi"/>
              </w:rPr>
              <w:t>. 169/2016 Sb. Projektová dokumentace bude sloužit jako součást zadávací dokumentace pro výběr dodavatele.</w:t>
            </w:r>
          </w:p>
          <w:p w14:paraId="7769C424" w14:textId="45C8543E" w:rsidR="009F0FEA" w:rsidRDefault="009F0FEA" w:rsidP="00820E71">
            <w:pPr>
              <w:tabs>
                <w:tab w:val="right" w:pos="0"/>
              </w:tabs>
              <w:spacing w:before="120"/>
              <w:jc w:val="both"/>
              <w:rPr>
                <w:rFonts w:cstheme="minorHAnsi"/>
              </w:rPr>
            </w:pPr>
            <w:r w:rsidRPr="00067117">
              <w:rPr>
                <w:rFonts w:cstheme="minorHAnsi"/>
              </w:rPr>
              <w:t>Zapracování energetického managementu, který bude mapovat a regulovat provozní náklady, předcházení haváriím a</w:t>
            </w:r>
            <w:r w:rsidR="00442499">
              <w:rPr>
                <w:rFonts w:cstheme="minorHAnsi"/>
              </w:rPr>
              <w:t> </w:t>
            </w:r>
            <w:r w:rsidRPr="00067117">
              <w:rPr>
                <w:rFonts w:cstheme="minorHAnsi"/>
              </w:rPr>
              <w:t>mimořádným stavům, servis a údržbu pro zajištění ekonomického a bezpečného provozu objektu při současném zajištění kvalitního hygienického prostředí (sledování dat a jejich vyhodnocování</w:t>
            </w:r>
            <w:r w:rsidR="00CA7D67">
              <w:rPr>
                <w:rFonts w:cstheme="minorHAnsi"/>
              </w:rPr>
              <w:t xml:space="preserve">, provádění příslušných opatření </w:t>
            </w:r>
            <w:proofErr w:type="gramStart"/>
            <w:r w:rsidR="00CA7D67">
              <w:rPr>
                <w:rFonts w:cstheme="minorHAnsi"/>
              </w:rPr>
              <w:t xml:space="preserve">… </w:t>
            </w:r>
            <w:r w:rsidRPr="00067117">
              <w:rPr>
                <w:rFonts w:cstheme="minorHAnsi"/>
              </w:rPr>
              <w:t>).</w:t>
            </w:r>
            <w:proofErr w:type="gramEnd"/>
          </w:p>
          <w:p w14:paraId="2F968700" w14:textId="577EFF77" w:rsidR="009F0FEA" w:rsidRDefault="009F0FEA" w:rsidP="00820E71">
            <w:pPr>
              <w:tabs>
                <w:tab w:val="right" w:pos="0"/>
              </w:tabs>
              <w:jc w:val="both"/>
              <w:rPr>
                <w:rFonts w:cstheme="minorHAnsi"/>
              </w:rPr>
            </w:pPr>
            <w:r w:rsidRPr="00997F65">
              <w:rPr>
                <w:rFonts w:cstheme="minorHAnsi"/>
              </w:rPr>
              <w:t>Nezbytnou součástí této fáze je vypracování kompletního a</w:t>
            </w:r>
            <w:r w:rsidR="00442499">
              <w:rPr>
                <w:rFonts w:cstheme="minorHAnsi"/>
              </w:rPr>
              <w:t> </w:t>
            </w:r>
            <w:r w:rsidRPr="00997F65">
              <w:rPr>
                <w:rFonts w:cstheme="minorHAnsi"/>
              </w:rPr>
              <w:t>úplného soupisu prací a výkazu výměr, dodávek a služeb s</w:t>
            </w:r>
            <w:r w:rsidR="00442499">
              <w:rPr>
                <w:rFonts w:cstheme="minorHAnsi"/>
              </w:rPr>
              <w:t> </w:t>
            </w:r>
            <w:r w:rsidRPr="00997F65">
              <w:rPr>
                <w:rFonts w:cstheme="minorHAnsi"/>
              </w:rPr>
              <w:t>výkazem výměr, oceněného i neoceněného.</w:t>
            </w:r>
          </w:p>
          <w:p w14:paraId="3CC5D076" w14:textId="3769760E" w:rsidR="009F0FEA" w:rsidRPr="00282D6C" w:rsidRDefault="009F0FEA" w:rsidP="00820E71">
            <w:pPr>
              <w:tabs>
                <w:tab w:val="right" w:pos="0"/>
              </w:tabs>
              <w:jc w:val="both"/>
              <w:rPr>
                <w:rFonts w:cstheme="minorHAnsi"/>
              </w:rPr>
            </w:pPr>
            <w:r w:rsidRPr="00997F65">
              <w:rPr>
                <w:rFonts w:cstheme="minorHAnsi"/>
              </w:rPr>
              <w:t>V případě financování z dotačních programů musí být zapracovány</w:t>
            </w:r>
            <w:r w:rsidR="00003527">
              <w:rPr>
                <w:rFonts w:cstheme="minorHAnsi"/>
              </w:rPr>
              <w:t xml:space="preserve"> podmínky poskytovatele dotace. </w:t>
            </w:r>
            <w:r w:rsidR="00003527" w:rsidRPr="00003527">
              <w:rPr>
                <w:rFonts w:cstheme="minorHAnsi"/>
                <w:i/>
              </w:rPr>
              <w:t>Podklady poskytne objednatel.</w:t>
            </w:r>
          </w:p>
          <w:p w14:paraId="0BDB00F5" w14:textId="314FE4EA" w:rsidR="009F0FEA" w:rsidRPr="00282D6C" w:rsidRDefault="009F0FEA" w:rsidP="00820E71">
            <w:pPr>
              <w:tabs>
                <w:tab w:val="right" w:pos="0"/>
              </w:tabs>
              <w:jc w:val="both"/>
              <w:rPr>
                <w:rFonts w:cstheme="minorHAnsi"/>
              </w:rPr>
            </w:pPr>
            <w:r w:rsidRPr="00282D6C">
              <w:rPr>
                <w:rFonts w:cstheme="minorHAnsi"/>
              </w:rPr>
              <w:t xml:space="preserve">Poskytnutí výhradní a neomezené licence ke kompletnímu autorskému dílu </w:t>
            </w:r>
            <w:r w:rsidRPr="00282D6C">
              <w:t xml:space="preserve"> </w:t>
            </w:r>
            <w:r w:rsidRPr="00282D6C">
              <w:rPr>
                <w:rFonts w:cstheme="minorHAnsi"/>
              </w:rPr>
              <w:t xml:space="preserve">a poskytnutí výstupů v nativním formátu </w:t>
            </w:r>
            <w:r w:rsidRPr="00282D6C">
              <w:rPr>
                <w:rFonts w:cstheme="minorHAnsi"/>
              </w:rPr>
              <w:lastRenderedPageBreak/>
              <w:t>a</w:t>
            </w:r>
            <w:r w:rsidR="00CA7D67">
              <w:rPr>
                <w:rFonts w:cstheme="minorHAnsi"/>
              </w:rPr>
              <w:t> </w:t>
            </w:r>
            <w:r w:rsidRPr="00282D6C">
              <w:rPr>
                <w:rFonts w:cstheme="minorHAnsi"/>
              </w:rPr>
              <w:t>formátech .</w:t>
            </w:r>
            <w:proofErr w:type="spellStart"/>
            <w:r w:rsidRPr="00282D6C">
              <w:rPr>
                <w:rFonts w:cstheme="minorHAnsi"/>
              </w:rPr>
              <w:t>dwg</w:t>
            </w:r>
            <w:proofErr w:type="spellEnd"/>
            <w:r w:rsidRPr="00282D6C">
              <w:rPr>
                <w:rFonts w:cstheme="minorHAnsi"/>
              </w:rPr>
              <w:t>, .</w:t>
            </w:r>
            <w:proofErr w:type="spellStart"/>
            <w:proofErr w:type="gramStart"/>
            <w:r w:rsidRPr="00282D6C">
              <w:rPr>
                <w:rFonts w:cstheme="minorHAnsi"/>
              </w:rPr>
              <w:t>pdf</w:t>
            </w:r>
            <w:proofErr w:type="spellEnd"/>
            <w:r w:rsidRPr="00282D6C">
              <w:rPr>
                <w:rFonts w:cstheme="minorHAnsi"/>
              </w:rPr>
              <w:t>. .</w:t>
            </w:r>
            <w:proofErr w:type="spellStart"/>
            <w:r w:rsidRPr="00282D6C">
              <w:rPr>
                <w:rFonts w:cstheme="minorHAnsi"/>
              </w:rPr>
              <w:t>docx</w:t>
            </w:r>
            <w:proofErr w:type="spellEnd"/>
            <w:proofErr w:type="gramEnd"/>
            <w:r w:rsidRPr="00282D6C">
              <w:rPr>
                <w:rFonts w:cstheme="minorHAnsi"/>
              </w:rPr>
              <w:t>, .</w:t>
            </w:r>
            <w:proofErr w:type="spellStart"/>
            <w:r w:rsidRPr="00282D6C">
              <w:rPr>
                <w:rFonts w:cstheme="minorHAnsi"/>
              </w:rPr>
              <w:t>xlm</w:t>
            </w:r>
            <w:proofErr w:type="spellEnd"/>
            <w:r>
              <w:rPr>
                <w:rFonts w:cstheme="minorHAnsi"/>
              </w:rPr>
              <w:t>/.</w:t>
            </w:r>
            <w:proofErr w:type="spellStart"/>
            <w:r>
              <w:rPr>
                <w:rFonts w:cstheme="minorHAnsi"/>
              </w:rPr>
              <w:t>unixml</w:t>
            </w:r>
            <w:proofErr w:type="spellEnd"/>
            <w:r w:rsidRPr="00282D6C">
              <w:rPr>
                <w:rFonts w:cstheme="minorHAnsi"/>
              </w:rPr>
              <w:t xml:space="preserve"> a .</w:t>
            </w:r>
            <w:proofErr w:type="spellStart"/>
            <w:r w:rsidRPr="00282D6C">
              <w:rPr>
                <w:rFonts w:cstheme="minorHAnsi"/>
              </w:rPr>
              <w:t>xls</w:t>
            </w:r>
            <w:proofErr w:type="spellEnd"/>
            <w:r w:rsidR="00DD62CB">
              <w:rPr>
                <w:rFonts w:cstheme="minorHAnsi"/>
              </w:rPr>
              <w:t xml:space="preserve"> a poskytnutí digitálních modelů staveb v nativních i neutrálních formátech (.</w:t>
            </w:r>
            <w:proofErr w:type="spellStart"/>
            <w:r w:rsidR="00DD62CB">
              <w:rPr>
                <w:rFonts w:cstheme="minorHAnsi"/>
              </w:rPr>
              <w:t>ifc</w:t>
            </w:r>
            <w:proofErr w:type="spellEnd"/>
            <w:r w:rsidR="00DD62CB">
              <w:rPr>
                <w:rFonts w:cstheme="minorHAnsi"/>
              </w:rPr>
              <w:t>)</w:t>
            </w:r>
            <w:r w:rsidRPr="00282D6C">
              <w:rPr>
                <w:rFonts w:cstheme="minorHAnsi"/>
              </w:rPr>
              <w:t>.</w:t>
            </w:r>
          </w:p>
        </w:tc>
        <w:tc>
          <w:tcPr>
            <w:tcW w:w="3828" w:type="dxa"/>
            <w:shd w:val="clear" w:color="auto" w:fill="FFFF00"/>
            <w:vAlign w:val="center"/>
          </w:tcPr>
          <w:p w14:paraId="6BC0726B" w14:textId="77777777" w:rsidR="009F0FEA" w:rsidRPr="00282D6C" w:rsidRDefault="009F0FEA" w:rsidP="00820E71">
            <w:pPr>
              <w:tabs>
                <w:tab w:val="right" w:pos="0"/>
              </w:tabs>
              <w:spacing w:before="120"/>
              <w:ind w:firstLine="28"/>
              <w:rPr>
                <w:rFonts w:cstheme="minorHAnsi"/>
              </w:rPr>
            </w:pPr>
            <w:r w:rsidRPr="00282D6C">
              <w:rPr>
                <w:rFonts w:cstheme="minorHAnsi"/>
                <w:i/>
              </w:rPr>
              <w:lastRenderedPageBreak/>
              <w:t>Účastník ZŘ nahradí tento text nabídkovou cenou za příslušnou část PD</w:t>
            </w:r>
          </w:p>
        </w:tc>
      </w:tr>
      <w:tr w:rsidR="009F0FEA" w:rsidRPr="00175D5D" w14:paraId="01A29C77" w14:textId="77777777" w:rsidTr="00820E71">
        <w:trPr>
          <w:trHeight w:val="615"/>
          <w:jc w:val="center"/>
        </w:trPr>
        <w:tc>
          <w:tcPr>
            <w:tcW w:w="709" w:type="dxa"/>
            <w:vAlign w:val="center"/>
          </w:tcPr>
          <w:p w14:paraId="0071CEDD" w14:textId="36D47D13" w:rsidR="009F0FEA" w:rsidRPr="00282D6C" w:rsidRDefault="00355E70" w:rsidP="00820E71">
            <w:pPr>
              <w:tabs>
                <w:tab w:val="right" w:pos="0"/>
              </w:tabs>
              <w:ind w:left="29"/>
              <w:jc w:val="center"/>
              <w:rPr>
                <w:rFonts w:cstheme="minorHAnsi"/>
              </w:rPr>
            </w:pPr>
            <w:r>
              <w:rPr>
                <w:rFonts w:cstheme="minorHAnsi"/>
              </w:rPr>
              <w:t>4</w:t>
            </w:r>
          </w:p>
        </w:tc>
        <w:tc>
          <w:tcPr>
            <w:tcW w:w="5386" w:type="dxa"/>
            <w:gridSpan w:val="2"/>
            <w:vAlign w:val="center"/>
          </w:tcPr>
          <w:p w14:paraId="29199D7F" w14:textId="5207FE44" w:rsidR="009F0FEA" w:rsidRPr="00282D6C" w:rsidRDefault="009F0FEA" w:rsidP="00442499">
            <w:pPr>
              <w:tabs>
                <w:tab w:val="right" w:pos="0"/>
              </w:tabs>
              <w:spacing w:before="120"/>
              <w:jc w:val="both"/>
              <w:rPr>
                <w:rFonts w:cstheme="minorHAnsi"/>
              </w:rPr>
            </w:pPr>
            <w:r w:rsidRPr="00FE2202">
              <w:rPr>
                <w:rFonts w:cstheme="minorHAnsi"/>
              </w:rPr>
              <w:t xml:space="preserve">Poskytnutí </w:t>
            </w:r>
            <w:r>
              <w:rPr>
                <w:rFonts w:cstheme="minorHAnsi"/>
              </w:rPr>
              <w:t>sou</w:t>
            </w:r>
            <w:r w:rsidRPr="00FE2202">
              <w:rPr>
                <w:rFonts w:cstheme="minorHAnsi"/>
              </w:rPr>
              <w:t xml:space="preserve">činnosti </w:t>
            </w:r>
            <w:r>
              <w:rPr>
                <w:rFonts w:cstheme="minorHAnsi"/>
              </w:rPr>
              <w:t xml:space="preserve">a </w:t>
            </w:r>
            <w:r w:rsidRPr="00FE2202">
              <w:rPr>
                <w:rFonts w:cstheme="minorHAnsi"/>
              </w:rPr>
              <w:t>spolupráce při výběru dodavatele stavby vč. aktivní spolupráce</w:t>
            </w:r>
            <w:r>
              <w:t xml:space="preserve"> </w:t>
            </w:r>
            <w:r w:rsidRPr="00722477">
              <w:rPr>
                <w:rFonts w:cstheme="minorHAnsi"/>
              </w:rPr>
              <w:t xml:space="preserve">při zpracování odpovědí na </w:t>
            </w:r>
            <w:r w:rsidR="00442499">
              <w:rPr>
                <w:rFonts w:cstheme="minorHAnsi"/>
              </w:rPr>
              <w:t>žádosti o vysvětlení ZD od</w:t>
            </w:r>
            <w:r w:rsidRPr="00722477">
              <w:rPr>
                <w:rFonts w:cstheme="minorHAnsi"/>
              </w:rPr>
              <w:t xml:space="preserve"> dodavatelů </w:t>
            </w:r>
            <w:r w:rsidR="00442499">
              <w:rPr>
                <w:rFonts w:cstheme="minorHAnsi"/>
              </w:rPr>
              <w:t>v průběhu zadávacího řízení</w:t>
            </w:r>
            <w:r w:rsidRPr="00722477">
              <w:rPr>
                <w:rFonts w:cstheme="minorHAnsi"/>
              </w:rPr>
              <w:t xml:space="preserve"> </w:t>
            </w:r>
            <w:r w:rsidR="00442499">
              <w:rPr>
                <w:rFonts w:cstheme="minorHAnsi"/>
              </w:rPr>
              <w:t xml:space="preserve">na výběr dodavatele stavby </w:t>
            </w:r>
            <w:r w:rsidRPr="00722477">
              <w:rPr>
                <w:rFonts w:cstheme="minorHAnsi"/>
              </w:rPr>
              <w:t>a</w:t>
            </w:r>
            <w:r w:rsidR="00355E70">
              <w:rPr>
                <w:rFonts w:cstheme="minorHAnsi"/>
              </w:rPr>
              <w:t xml:space="preserve"> aktivní spolupráce</w:t>
            </w:r>
            <w:r w:rsidRPr="00FE2202">
              <w:rPr>
                <w:rFonts w:cstheme="minorHAnsi"/>
              </w:rPr>
              <w:t xml:space="preserve"> při posouzení a</w:t>
            </w:r>
            <w:r w:rsidR="00CA7D67">
              <w:rPr>
                <w:rFonts w:cstheme="minorHAnsi"/>
              </w:rPr>
              <w:t> </w:t>
            </w:r>
            <w:r w:rsidRPr="00FE2202">
              <w:rPr>
                <w:rFonts w:cstheme="minorHAnsi"/>
              </w:rPr>
              <w:t>hodnocení nabídek</w:t>
            </w:r>
            <w:r>
              <w:rPr>
                <w:rFonts w:cstheme="minorHAnsi"/>
              </w:rPr>
              <w:t>.</w:t>
            </w:r>
          </w:p>
        </w:tc>
        <w:tc>
          <w:tcPr>
            <w:tcW w:w="3828" w:type="dxa"/>
            <w:shd w:val="clear" w:color="auto" w:fill="FFFF00"/>
            <w:vAlign w:val="center"/>
          </w:tcPr>
          <w:p w14:paraId="56BBE73B" w14:textId="77777777" w:rsidR="009F0FEA" w:rsidRPr="00282D6C" w:rsidRDefault="009F0FEA" w:rsidP="00820E71">
            <w:pPr>
              <w:tabs>
                <w:tab w:val="right" w:pos="0"/>
              </w:tabs>
              <w:spacing w:before="120"/>
              <w:ind w:firstLine="28"/>
              <w:rPr>
                <w:rFonts w:cstheme="minorHAnsi"/>
              </w:rPr>
            </w:pPr>
            <w:r w:rsidRPr="004E7E73">
              <w:rPr>
                <w:rFonts w:cstheme="minorHAnsi"/>
                <w:i/>
              </w:rPr>
              <w:t>Účastník ZŘ nahradí tento text nabídkovou</w:t>
            </w:r>
            <w:r w:rsidRPr="00457A5C">
              <w:rPr>
                <w:rFonts w:cstheme="minorHAnsi"/>
              </w:rPr>
              <w:t xml:space="preserve"> </w:t>
            </w:r>
            <w:r w:rsidRPr="004E7E73">
              <w:rPr>
                <w:rFonts w:cstheme="minorHAnsi"/>
                <w:i/>
              </w:rPr>
              <w:t>cenou za příslušnou část PD</w:t>
            </w:r>
          </w:p>
        </w:tc>
      </w:tr>
      <w:tr w:rsidR="009F0FEA" w:rsidRPr="00175D5D" w14:paraId="0F3E97FF" w14:textId="77777777" w:rsidTr="00820E71">
        <w:trPr>
          <w:trHeight w:val="503"/>
          <w:jc w:val="center"/>
        </w:trPr>
        <w:tc>
          <w:tcPr>
            <w:tcW w:w="6095" w:type="dxa"/>
            <w:gridSpan w:val="3"/>
            <w:shd w:val="clear" w:color="auto" w:fill="D9D9D9" w:themeFill="background1" w:themeFillShade="D9"/>
            <w:vAlign w:val="center"/>
          </w:tcPr>
          <w:p w14:paraId="56592ABD" w14:textId="77777777" w:rsidR="009F0FEA" w:rsidRPr="008500C0" w:rsidRDefault="009F0FEA" w:rsidP="00820E71">
            <w:pPr>
              <w:tabs>
                <w:tab w:val="right" w:pos="0"/>
              </w:tabs>
              <w:spacing w:before="120"/>
              <w:ind w:left="567"/>
              <w:rPr>
                <w:rFonts w:cstheme="minorHAnsi"/>
                <w:b/>
                <w:sz w:val="22"/>
                <w:szCs w:val="22"/>
              </w:rPr>
            </w:pPr>
            <w:r w:rsidRPr="008500C0">
              <w:rPr>
                <w:rFonts w:cstheme="minorHAnsi"/>
                <w:b/>
                <w:bCs/>
                <w:sz w:val="22"/>
                <w:szCs w:val="22"/>
              </w:rPr>
              <w:t>Celkem cena bez DPH:</w:t>
            </w:r>
          </w:p>
        </w:tc>
        <w:tc>
          <w:tcPr>
            <w:tcW w:w="3828" w:type="dxa"/>
            <w:shd w:val="clear" w:color="auto" w:fill="FFFF00"/>
            <w:vAlign w:val="center"/>
          </w:tcPr>
          <w:p w14:paraId="35C986A1" w14:textId="77777777" w:rsidR="009F0FEA" w:rsidRPr="008500C0" w:rsidRDefault="009F0FEA" w:rsidP="00820E71">
            <w:pPr>
              <w:tabs>
                <w:tab w:val="right" w:pos="0"/>
              </w:tabs>
              <w:spacing w:before="120"/>
              <w:ind w:left="567"/>
              <w:rPr>
                <w:rFonts w:cstheme="minorHAnsi"/>
                <w:sz w:val="22"/>
                <w:szCs w:val="22"/>
              </w:rPr>
            </w:pPr>
          </w:p>
        </w:tc>
      </w:tr>
      <w:tr w:rsidR="009F0FEA" w:rsidRPr="00175D5D" w14:paraId="7427D91C" w14:textId="77777777" w:rsidTr="00820E71">
        <w:trPr>
          <w:trHeight w:val="424"/>
          <w:jc w:val="center"/>
        </w:trPr>
        <w:tc>
          <w:tcPr>
            <w:tcW w:w="3544" w:type="dxa"/>
            <w:gridSpan w:val="2"/>
            <w:shd w:val="clear" w:color="auto" w:fill="D9D9D9" w:themeFill="background1" w:themeFillShade="D9"/>
            <w:vAlign w:val="center"/>
          </w:tcPr>
          <w:p w14:paraId="6F59CC61" w14:textId="77777777" w:rsidR="009F0FEA" w:rsidRPr="008500C0" w:rsidRDefault="009F0FEA" w:rsidP="00820E71">
            <w:pPr>
              <w:tabs>
                <w:tab w:val="right" w:pos="0"/>
              </w:tabs>
              <w:spacing w:before="120"/>
              <w:ind w:left="567"/>
              <w:rPr>
                <w:rFonts w:cstheme="minorHAnsi"/>
                <w:sz w:val="22"/>
                <w:szCs w:val="22"/>
              </w:rPr>
            </w:pPr>
            <w:r w:rsidRPr="008500C0">
              <w:rPr>
                <w:rFonts w:cstheme="minorHAnsi"/>
                <w:sz w:val="22"/>
                <w:szCs w:val="22"/>
              </w:rPr>
              <w:t>Slovy:</w:t>
            </w:r>
          </w:p>
        </w:tc>
        <w:tc>
          <w:tcPr>
            <w:tcW w:w="6379" w:type="dxa"/>
            <w:gridSpan w:val="2"/>
            <w:shd w:val="clear" w:color="auto" w:fill="FFFF00"/>
            <w:vAlign w:val="center"/>
          </w:tcPr>
          <w:p w14:paraId="63028EA9" w14:textId="77777777" w:rsidR="009F0FEA" w:rsidRPr="008500C0" w:rsidRDefault="009F0FEA" w:rsidP="00820E71">
            <w:pPr>
              <w:tabs>
                <w:tab w:val="right" w:pos="0"/>
              </w:tabs>
              <w:spacing w:before="120"/>
              <w:ind w:left="567"/>
              <w:rPr>
                <w:rFonts w:cstheme="minorHAnsi"/>
                <w:sz w:val="22"/>
                <w:szCs w:val="22"/>
              </w:rPr>
            </w:pPr>
          </w:p>
        </w:tc>
      </w:tr>
      <w:tr w:rsidR="009F0FEA" w:rsidRPr="00175D5D" w14:paraId="290026B9" w14:textId="77777777" w:rsidTr="00820E71">
        <w:trPr>
          <w:trHeight w:val="416"/>
          <w:jc w:val="center"/>
        </w:trPr>
        <w:tc>
          <w:tcPr>
            <w:tcW w:w="6095" w:type="dxa"/>
            <w:gridSpan w:val="3"/>
            <w:shd w:val="clear" w:color="auto" w:fill="D9D9D9" w:themeFill="background1" w:themeFillShade="D9"/>
            <w:vAlign w:val="center"/>
          </w:tcPr>
          <w:p w14:paraId="37C100B5" w14:textId="77777777" w:rsidR="009F0FEA" w:rsidRPr="008500C0" w:rsidRDefault="009F0FEA" w:rsidP="00820E71">
            <w:pPr>
              <w:tabs>
                <w:tab w:val="right" w:pos="0"/>
              </w:tabs>
              <w:spacing w:before="120"/>
              <w:ind w:left="567"/>
              <w:rPr>
                <w:rFonts w:cstheme="minorHAnsi"/>
                <w:b/>
                <w:bCs/>
                <w:sz w:val="22"/>
                <w:szCs w:val="22"/>
              </w:rPr>
            </w:pPr>
            <w:r w:rsidRPr="008500C0">
              <w:rPr>
                <w:rFonts w:cstheme="minorHAnsi"/>
                <w:sz w:val="22"/>
                <w:szCs w:val="22"/>
              </w:rPr>
              <w:t>DPH</w:t>
            </w:r>
            <w:r>
              <w:rPr>
                <w:rFonts w:cstheme="minorHAnsi"/>
                <w:sz w:val="22"/>
                <w:szCs w:val="22"/>
              </w:rPr>
              <w:t xml:space="preserve"> 21%</w:t>
            </w:r>
            <w:r w:rsidRPr="008500C0">
              <w:rPr>
                <w:rFonts w:cstheme="minorHAnsi"/>
                <w:sz w:val="22"/>
                <w:szCs w:val="22"/>
              </w:rPr>
              <w:t>:</w:t>
            </w:r>
          </w:p>
        </w:tc>
        <w:tc>
          <w:tcPr>
            <w:tcW w:w="3828" w:type="dxa"/>
            <w:shd w:val="clear" w:color="auto" w:fill="FFFF00"/>
            <w:vAlign w:val="center"/>
          </w:tcPr>
          <w:p w14:paraId="0244EB36" w14:textId="77777777" w:rsidR="009F0FEA" w:rsidRPr="008500C0" w:rsidRDefault="009F0FEA" w:rsidP="00820E71">
            <w:pPr>
              <w:tabs>
                <w:tab w:val="right" w:pos="0"/>
              </w:tabs>
              <w:spacing w:before="120"/>
              <w:ind w:left="567"/>
              <w:rPr>
                <w:rFonts w:cstheme="minorHAnsi"/>
                <w:sz w:val="22"/>
                <w:szCs w:val="22"/>
              </w:rPr>
            </w:pPr>
          </w:p>
        </w:tc>
      </w:tr>
      <w:tr w:rsidR="009F0FEA" w:rsidRPr="00175D5D" w14:paraId="04E12D3F" w14:textId="77777777" w:rsidTr="00820E71">
        <w:trPr>
          <w:trHeight w:val="421"/>
          <w:jc w:val="center"/>
        </w:trPr>
        <w:tc>
          <w:tcPr>
            <w:tcW w:w="3544" w:type="dxa"/>
            <w:gridSpan w:val="2"/>
            <w:shd w:val="clear" w:color="auto" w:fill="D9D9D9" w:themeFill="background1" w:themeFillShade="D9"/>
            <w:vAlign w:val="center"/>
          </w:tcPr>
          <w:p w14:paraId="05DA5237" w14:textId="77777777" w:rsidR="009F0FEA" w:rsidRPr="008500C0" w:rsidRDefault="009F0FEA" w:rsidP="00820E71">
            <w:pPr>
              <w:tabs>
                <w:tab w:val="right" w:pos="0"/>
              </w:tabs>
              <w:spacing w:before="120"/>
              <w:ind w:left="567"/>
              <w:rPr>
                <w:rFonts w:cstheme="minorHAnsi"/>
                <w:sz w:val="22"/>
                <w:szCs w:val="22"/>
              </w:rPr>
            </w:pPr>
            <w:r w:rsidRPr="008500C0">
              <w:rPr>
                <w:rFonts w:cstheme="minorHAnsi"/>
                <w:sz w:val="22"/>
                <w:szCs w:val="22"/>
              </w:rPr>
              <w:t>Slovy:</w:t>
            </w:r>
          </w:p>
        </w:tc>
        <w:tc>
          <w:tcPr>
            <w:tcW w:w="6379" w:type="dxa"/>
            <w:gridSpan w:val="2"/>
            <w:shd w:val="clear" w:color="auto" w:fill="FFFF00"/>
            <w:vAlign w:val="center"/>
          </w:tcPr>
          <w:p w14:paraId="2390CBA5" w14:textId="77777777" w:rsidR="009F0FEA" w:rsidRPr="008500C0" w:rsidRDefault="009F0FEA" w:rsidP="00820E71">
            <w:pPr>
              <w:tabs>
                <w:tab w:val="right" w:pos="0"/>
              </w:tabs>
              <w:spacing w:before="120"/>
              <w:ind w:left="567"/>
              <w:rPr>
                <w:rFonts w:cstheme="minorHAnsi"/>
                <w:sz w:val="22"/>
                <w:szCs w:val="22"/>
              </w:rPr>
            </w:pPr>
          </w:p>
        </w:tc>
      </w:tr>
      <w:tr w:rsidR="009F0FEA" w:rsidRPr="00175D5D" w14:paraId="1DBF23EC" w14:textId="77777777" w:rsidTr="00820E71">
        <w:trPr>
          <w:trHeight w:val="413"/>
          <w:jc w:val="center"/>
        </w:trPr>
        <w:tc>
          <w:tcPr>
            <w:tcW w:w="6095" w:type="dxa"/>
            <w:gridSpan w:val="3"/>
            <w:shd w:val="clear" w:color="auto" w:fill="D9D9D9" w:themeFill="background1" w:themeFillShade="D9"/>
            <w:vAlign w:val="center"/>
          </w:tcPr>
          <w:p w14:paraId="4D91751F" w14:textId="77777777" w:rsidR="009F0FEA" w:rsidRPr="008500C0" w:rsidRDefault="009F0FEA" w:rsidP="00820E71">
            <w:pPr>
              <w:tabs>
                <w:tab w:val="right" w:pos="0"/>
              </w:tabs>
              <w:spacing w:before="120"/>
              <w:ind w:left="567"/>
              <w:rPr>
                <w:rFonts w:cstheme="minorHAnsi"/>
                <w:b/>
                <w:sz w:val="22"/>
                <w:szCs w:val="22"/>
              </w:rPr>
            </w:pPr>
            <w:r w:rsidRPr="008500C0">
              <w:rPr>
                <w:rFonts w:cstheme="minorHAnsi"/>
                <w:b/>
                <w:bCs/>
                <w:sz w:val="22"/>
                <w:szCs w:val="22"/>
              </w:rPr>
              <w:t>Celkem cena včetně DPH 21%:</w:t>
            </w:r>
          </w:p>
        </w:tc>
        <w:tc>
          <w:tcPr>
            <w:tcW w:w="3828" w:type="dxa"/>
            <w:shd w:val="clear" w:color="auto" w:fill="FFFF00"/>
            <w:vAlign w:val="center"/>
          </w:tcPr>
          <w:p w14:paraId="6046F8AE" w14:textId="77777777" w:rsidR="009F0FEA" w:rsidRPr="008500C0" w:rsidRDefault="009F0FEA" w:rsidP="00820E71">
            <w:pPr>
              <w:tabs>
                <w:tab w:val="right" w:pos="0"/>
              </w:tabs>
              <w:spacing w:before="120"/>
              <w:ind w:left="567"/>
              <w:rPr>
                <w:rFonts w:cstheme="minorHAnsi"/>
                <w:sz w:val="22"/>
                <w:szCs w:val="22"/>
              </w:rPr>
            </w:pPr>
          </w:p>
        </w:tc>
      </w:tr>
      <w:tr w:rsidR="009F0FEA" w:rsidRPr="00175D5D" w14:paraId="3B629065" w14:textId="77777777" w:rsidTr="00820E71">
        <w:trPr>
          <w:trHeight w:val="421"/>
          <w:jc w:val="center"/>
        </w:trPr>
        <w:tc>
          <w:tcPr>
            <w:tcW w:w="3544" w:type="dxa"/>
            <w:gridSpan w:val="2"/>
            <w:shd w:val="clear" w:color="auto" w:fill="D9D9D9" w:themeFill="background1" w:themeFillShade="D9"/>
            <w:vAlign w:val="center"/>
          </w:tcPr>
          <w:p w14:paraId="48D1E01D" w14:textId="77777777" w:rsidR="009F0FEA" w:rsidRPr="008500C0" w:rsidRDefault="009F0FEA" w:rsidP="00820E71">
            <w:pPr>
              <w:tabs>
                <w:tab w:val="right" w:pos="0"/>
              </w:tabs>
              <w:spacing w:before="120"/>
              <w:ind w:left="567"/>
              <w:rPr>
                <w:rFonts w:cstheme="minorHAnsi"/>
                <w:b/>
                <w:bCs/>
                <w:sz w:val="22"/>
                <w:szCs w:val="22"/>
              </w:rPr>
            </w:pPr>
            <w:r w:rsidRPr="008500C0">
              <w:rPr>
                <w:rFonts w:cstheme="minorHAnsi"/>
                <w:sz w:val="22"/>
                <w:szCs w:val="22"/>
              </w:rPr>
              <w:t>Slovy:</w:t>
            </w:r>
          </w:p>
        </w:tc>
        <w:tc>
          <w:tcPr>
            <w:tcW w:w="6379" w:type="dxa"/>
            <w:gridSpan w:val="2"/>
            <w:shd w:val="clear" w:color="auto" w:fill="FFFF00"/>
            <w:vAlign w:val="center"/>
          </w:tcPr>
          <w:p w14:paraId="368F8809" w14:textId="77777777" w:rsidR="009F0FEA" w:rsidRPr="008500C0" w:rsidRDefault="009F0FEA" w:rsidP="00820E71">
            <w:pPr>
              <w:tabs>
                <w:tab w:val="right" w:pos="0"/>
              </w:tabs>
              <w:spacing w:before="120"/>
              <w:ind w:left="567"/>
              <w:rPr>
                <w:rFonts w:cstheme="minorHAnsi"/>
                <w:sz w:val="22"/>
                <w:szCs w:val="22"/>
              </w:rPr>
            </w:pPr>
          </w:p>
        </w:tc>
      </w:tr>
    </w:tbl>
    <w:p w14:paraId="742349FC" w14:textId="77777777" w:rsidR="000653FC" w:rsidRPr="00EC40AD" w:rsidRDefault="000653FC" w:rsidP="00E34BF2">
      <w:pPr>
        <w:tabs>
          <w:tab w:val="right" w:pos="0"/>
        </w:tabs>
        <w:jc w:val="both"/>
        <w:rPr>
          <w:rFonts w:asciiTheme="minorHAnsi" w:hAnsiTheme="minorHAnsi" w:cstheme="minorHAnsi"/>
          <w:bCs/>
          <w:szCs w:val="22"/>
        </w:rPr>
      </w:pPr>
    </w:p>
    <w:p w14:paraId="70A2C431" w14:textId="690BA2BA" w:rsidR="00DC1530" w:rsidRPr="00EC40AD" w:rsidRDefault="00DF69EC" w:rsidP="00DF69EC">
      <w:pPr>
        <w:jc w:val="both"/>
        <w:rPr>
          <w:rFonts w:asciiTheme="minorHAnsi" w:hAnsiTheme="minorHAnsi" w:cstheme="minorHAnsi"/>
          <w:bCs/>
          <w:szCs w:val="22"/>
        </w:rPr>
      </w:pPr>
      <w:r w:rsidRPr="00DF69EC">
        <w:rPr>
          <w:rFonts w:asciiTheme="minorHAnsi" w:hAnsiTheme="minorHAnsi" w:cstheme="minorHAnsi"/>
          <w:bCs/>
          <w:szCs w:val="22"/>
        </w:rPr>
        <w:t>B)</w:t>
      </w:r>
      <w:r>
        <w:rPr>
          <w:rFonts w:asciiTheme="minorHAnsi" w:hAnsiTheme="minorHAnsi" w:cstheme="minorHAnsi"/>
          <w:b/>
          <w:bCs/>
          <w:szCs w:val="22"/>
        </w:rPr>
        <w:t xml:space="preserve"> </w:t>
      </w:r>
      <w:r w:rsidR="00DC1530" w:rsidRPr="00EC40AD">
        <w:rPr>
          <w:rFonts w:asciiTheme="minorHAnsi" w:hAnsiTheme="minorHAnsi" w:cstheme="minorHAnsi"/>
          <w:b/>
          <w:bCs/>
          <w:szCs w:val="22"/>
        </w:rPr>
        <w:t xml:space="preserve">Celková nabídková cena za výkon autorského dozoru za </w:t>
      </w:r>
      <w:r w:rsidR="001926BF" w:rsidRPr="00EC40AD">
        <w:rPr>
          <w:rFonts w:asciiTheme="minorHAnsi" w:hAnsiTheme="minorHAnsi" w:cstheme="minorHAnsi"/>
          <w:b/>
          <w:bCs/>
          <w:szCs w:val="22"/>
        </w:rPr>
        <w:t> </w:t>
      </w:r>
      <w:r w:rsidR="00DD115E">
        <w:rPr>
          <w:rFonts w:asciiTheme="minorHAnsi" w:hAnsiTheme="minorHAnsi" w:cstheme="minorHAnsi"/>
          <w:b/>
          <w:bCs/>
          <w:szCs w:val="22"/>
        </w:rPr>
        <w:t>200</w:t>
      </w:r>
      <w:del w:id="1" w:author="Třísková Zuzana" w:date="2024-03-22T09:06:00Z">
        <w:r w:rsidR="00CA7D67" w:rsidDel="00BD0EA1">
          <w:rPr>
            <w:rFonts w:asciiTheme="minorHAnsi" w:hAnsiTheme="minorHAnsi" w:cstheme="minorHAnsi"/>
            <w:b/>
            <w:bCs/>
            <w:szCs w:val="22"/>
          </w:rPr>
          <w:delText xml:space="preserve"> </w:delText>
        </w:r>
      </w:del>
      <w:r w:rsidR="00CA7D67" w:rsidRPr="00EC40AD">
        <w:rPr>
          <w:rFonts w:asciiTheme="minorHAnsi" w:hAnsiTheme="minorHAnsi" w:cstheme="minorHAnsi"/>
          <w:b/>
          <w:bCs/>
          <w:szCs w:val="22"/>
        </w:rPr>
        <w:t xml:space="preserve"> </w:t>
      </w:r>
      <w:r w:rsidR="00DC1530" w:rsidRPr="00EC40AD">
        <w:rPr>
          <w:rFonts w:asciiTheme="minorHAnsi" w:hAnsiTheme="minorHAnsi" w:cstheme="minorHAnsi"/>
          <w:b/>
          <w:bCs/>
          <w:szCs w:val="22"/>
        </w:rPr>
        <w:t xml:space="preserve">hodin činnosti – </w:t>
      </w:r>
      <w:r w:rsidR="005447B6">
        <w:rPr>
          <w:rFonts w:asciiTheme="minorHAnsi" w:hAnsiTheme="minorHAnsi" w:cstheme="minorHAnsi"/>
          <w:b/>
          <w:bCs/>
          <w:szCs w:val="22"/>
        </w:rPr>
        <w:t>5</w:t>
      </w:r>
      <w:r w:rsidR="00DC1530" w:rsidRPr="00EC40AD">
        <w:rPr>
          <w:rFonts w:asciiTheme="minorHAnsi" w:hAnsiTheme="minorHAnsi" w:cstheme="minorHAnsi"/>
          <w:b/>
          <w:bCs/>
          <w:szCs w:val="22"/>
        </w:rPr>
        <w:t>. výkonová fáze</w:t>
      </w:r>
    </w:p>
    <w:p w14:paraId="2F4D7A06" w14:textId="11AD17E7" w:rsidR="00DC1530" w:rsidRDefault="00DC1530" w:rsidP="00DF69EC">
      <w:pPr>
        <w:autoSpaceDE w:val="0"/>
        <w:autoSpaceDN w:val="0"/>
        <w:adjustRightInd w:val="0"/>
        <w:ind w:left="284"/>
        <w:jc w:val="both"/>
        <w:rPr>
          <w:rFonts w:asciiTheme="minorHAnsi" w:hAnsiTheme="minorHAnsi" w:cstheme="minorHAnsi"/>
          <w:szCs w:val="22"/>
        </w:rPr>
      </w:pPr>
      <w:r w:rsidRPr="00EC40AD">
        <w:rPr>
          <w:rFonts w:asciiTheme="minorHAnsi" w:hAnsiTheme="minorHAnsi" w:cstheme="minorHAnsi"/>
          <w:szCs w:val="22"/>
        </w:rPr>
        <w:t xml:space="preserve">Cenou sjednanou za výkon autorského dozoru v čl. 4.1 písm. </w:t>
      </w:r>
      <w:r w:rsidR="0000020C">
        <w:rPr>
          <w:rFonts w:asciiTheme="minorHAnsi" w:hAnsiTheme="minorHAnsi" w:cstheme="minorHAnsi"/>
          <w:szCs w:val="22"/>
        </w:rPr>
        <w:t>B</w:t>
      </w:r>
      <w:r w:rsidRPr="00EC40AD">
        <w:rPr>
          <w:rFonts w:asciiTheme="minorHAnsi" w:hAnsiTheme="minorHAnsi" w:cstheme="minorHAnsi"/>
          <w:szCs w:val="22"/>
        </w:rPr>
        <w:t xml:space="preserve">) této smlouvy je Zhotovitel vázán po celou dobu provádění stavebního díla realizovaného podle projektové dokumentace dle této smlouvy. </w:t>
      </w:r>
      <w:r w:rsidR="00DF69EC" w:rsidRPr="00DF69EC">
        <w:rPr>
          <w:rFonts w:asciiTheme="minorHAnsi" w:hAnsiTheme="minorHAnsi" w:cstheme="minorHAnsi"/>
          <w:szCs w:val="22"/>
        </w:rPr>
        <w:t>Výkon činnosti autorského dozoru zahrnuje pravidelnou účast na kontrolních dnech stavby.</w:t>
      </w:r>
    </w:p>
    <w:tbl>
      <w:tblPr>
        <w:tblStyle w:val="Mkatabulky"/>
        <w:tblW w:w="9786" w:type="dxa"/>
        <w:jc w:val="center"/>
        <w:tblLayout w:type="fixed"/>
        <w:tblLook w:val="04A0" w:firstRow="1" w:lastRow="0" w:firstColumn="1" w:lastColumn="0" w:noHBand="0" w:noVBand="1"/>
      </w:tblPr>
      <w:tblGrid>
        <w:gridCol w:w="5670"/>
        <w:gridCol w:w="4116"/>
      </w:tblGrid>
      <w:tr w:rsidR="00175D5D" w:rsidRPr="00EC40AD" w14:paraId="0FEC0DB0" w14:textId="77777777" w:rsidTr="00B327C9">
        <w:trPr>
          <w:trHeight w:val="70"/>
          <w:jc w:val="center"/>
        </w:trPr>
        <w:tc>
          <w:tcPr>
            <w:tcW w:w="9786" w:type="dxa"/>
            <w:gridSpan w:val="2"/>
            <w:shd w:val="clear" w:color="auto" w:fill="D9D9D9" w:themeFill="background1" w:themeFillShade="D9"/>
            <w:vAlign w:val="center"/>
          </w:tcPr>
          <w:p w14:paraId="1C6CAB15" w14:textId="7E6EACF5" w:rsidR="00175D5D" w:rsidRPr="00EC40AD" w:rsidRDefault="00175D5D" w:rsidP="00CA7D67">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
                <w:bCs/>
                <w:sz w:val="22"/>
                <w:szCs w:val="22"/>
              </w:rPr>
              <w:t xml:space="preserve">Celková nabídková cena za výkon autorského dozoru za </w:t>
            </w:r>
            <w:r w:rsidR="00DD115E">
              <w:rPr>
                <w:rFonts w:asciiTheme="minorHAnsi" w:hAnsiTheme="minorHAnsi" w:cstheme="minorHAnsi"/>
                <w:b/>
                <w:bCs/>
                <w:sz w:val="22"/>
                <w:szCs w:val="22"/>
              </w:rPr>
              <w:t>200</w:t>
            </w:r>
            <w:r w:rsidR="00CA7D67" w:rsidRPr="00EC40AD">
              <w:rPr>
                <w:rFonts w:asciiTheme="minorHAnsi" w:hAnsiTheme="minorHAnsi" w:cstheme="minorHAnsi"/>
                <w:b/>
                <w:bCs/>
                <w:sz w:val="22"/>
                <w:szCs w:val="22"/>
              </w:rPr>
              <w:t xml:space="preserve"> </w:t>
            </w:r>
            <w:r w:rsidRPr="00EC40AD">
              <w:rPr>
                <w:rFonts w:asciiTheme="minorHAnsi" w:hAnsiTheme="minorHAnsi" w:cstheme="minorHAnsi"/>
                <w:b/>
                <w:bCs/>
                <w:sz w:val="22"/>
                <w:szCs w:val="22"/>
              </w:rPr>
              <w:t xml:space="preserve">hodin činnosti – </w:t>
            </w:r>
            <w:r w:rsidR="008D4A5A">
              <w:rPr>
                <w:rFonts w:asciiTheme="minorHAnsi" w:hAnsiTheme="minorHAnsi" w:cstheme="minorHAnsi"/>
                <w:b/>
                <w:bCs/>
                <w:sz w:val="22"/>
                <w:szCs w:val="22"/>
              </w:rPr>
              <w:t>5</w:t>
            </w:r>
            <w:r w:rsidRPr="00EC40AD">
              <w:rPr>
                <w:rFonts w:asciiTheme="minorHAnsi" w:hAnsiTheme="minorHAnsi" w:cstheme="minorHAnsi"/>
                <w:b/>
                <w:bCs/>
                <w:sz w:val="22"/>
                <w:szCs w:val="22"/>
              </w:rPr>
              <w:t>. výkonová fáze</w:t>
            </w:r>
          </w:p>
        </w:tc>
      </w:tr>
      <w:tr w:rsidR="00175D5D" w:rsidRPr="00EC40AD" w14:paraId="77B96699" w14:textId="77777777" w:rsidTr="00B327C9">
        <w:trPr>
          <w:trHeight w:val="414"/>
          <w:jc w:val="center"/>
        </w:trPr>
        <w:tc>
          <w:tcPr>
            <w:tcW w:w="5670" w:type="dxa"/>
            <w:shd w:val="clear" w:color="auto" w:fill="D9D9D9" w:themeFill="background1" w:themeFillShade="D9"/>
            <w:vAlign w:val="center"/>
          </w:tcPr>
          <w:p w14:paraId="6DD5D03B" w14:textId="3512D654" w:rsidR="00175D5D" w:rsidRPr="002E055B"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bCs/>
                <w:sz w:val="22"/>
                <w:szCs w:val="22"/>
              </w:rPr>
              <w:t xml:space="preserve">Cena v Kč za </w:t>
            </w:r>
            <w:r w:rsidR="00096455">
              <w:rPr>
                <w:rFonts w:asciiTheme="minorHAnsi" w:hAnsiTheme="minorHAnsi" w:cstheme="minorHAnsi"/>
                <w:b/>
                <w:bCs/>
                <w:sz w:val="22"/>
                <w:szCs w:val="22"/>
              </w:rPr>
              <w:t xml:space="preserve">jednu (1) </w:t>
            </w:r>
            <w:r w:rsidRPr="002E055B">
              <w:rPr>
                <w:rFonts w:asciiTheme="minorHAnsi" w:hAnsiTheme="minorHAnsi" w:cstheme="minorHAnsi"/>
                <w:b/>
                <w:bCs/>
                <w:sz w:val="22"/>
                <w:szCs w:val="22"/>
              </w:rPr>
              <w:t>hodinu výkonu bez DPH</w:t>
            </w:r>
          </w:p>
        </w:tc>
        <w:tc>
          <w:tcPr>
            <w:tcW w:w="4116" w:type="dxa"/>
            <w:shd w:val="clear" w:color="auto" w:fill="FFFF00"/>
            <w:vAlign w:val="center"/>
          </w:tcPr>
          <w:p w14:paraId="3EA26996" w14:textId="10E5EA4C" w:rsidR="00175D5D" w:rsidRPr="002E055B" w:rsidRDefault="00175D5D" w:rsidP="001F0FD0">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581FAF91" w14:textId="77777777" w:rsidTr="00B327C9">
        <w:trPr>
          <w:trHeight w:val="419"/>
          <w:jc w:val="center"/>
        </w:trPr>
        <w:tc>
          <w:tcPr>
            <w:tcW w:w="5670" w:type="dxa"/>
            <w:shd w:val="clear" w:color="auto" w:fill="D9D9D9" w:themeFill="background1" w:themeFillShade="D9"/>
            <w:vAlign w:val="center"/>
          </w:tcPr>
          <w:p w14:paraId="1EA1E3E2" w14:textId="77777777"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Cs/>
                <w:sz w:val="22"/>
                <w:szCs w:val="22"/>
              </w:rPr>
              <w:t>Slovy:</w:t>
            </w:r>
          </w:p>
        </w:tc>
        <w:tc>
          <w:tcPr>
            <w:tcW w:w="4116" w:type="dxa"/>
            <w:shd w:val="clear" w:color="auto" w:fill="FFFF00"/>
            <w:vAlign w:val="center"/>
          </w:tcPr>
          <w:p w14:paraId="43B028F2" w14:textId="5F5A296B" w:rsidR="00175D5D" w:rsidRPr="001F0FD0" w:rsidRDefault="00175D5D" w:rsidP="00DF467B">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226A4AEF" w14:textId="77777777" w:rsidTr="00B327C9">
        <w:trPr>
          <w:trHeight w:val="425"/>
          <w:jc w:val="center"/>
        </w:trPr>
        <w:tc>
          <w:tcPr>
            <w:tcW w:w="5670" w:type="dxa"/>
            <w:shd w:val="clear" w:color="auto" w:fill="D9D9D9" w:themeFill="background1" w:themeFillShade="D9"/>
            <w:vAlign w:val="center"/>
          </w:tcPr>
          <w:p w14:paraId="529F3DD8" w14:textId="7774D030" w:rsidR="00175D5D" w:rsidRPr="002E055B" w:rsidRDefault="00175D5D" w:rsidP="00442499">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bCs/>
                <w:sz w:val="22"/>
                <w:szCs w:val="22"/>
              </w:rPr>
              <w:t xml:space="preserve">Celkem za autorský dozor </w:t>
            </w:r>
            <w:r w:rsidR="002E055B" w:rsidRPr="002E055B">
              <w:rPr>
                <w:rFonts w:asciiTheme="minorHAnsi" w:hAnsiTheme="minorHAnsi" w:cstheme="minorHAnsi"/>
                <w:b/>
                <w:bCs/>
                <w:sz w:val="22"/>
                <w:szCs w:val="22"/>
              </w:rPr>
              <w:t>(</w:t>
            </w:r>
            <w:r w:rsidR="002019B4">
              <w:rPr>
                <w:rFonts w:asciiTheme="minorHAnsi" w:hAnsiTheme="minorHAnsi" w:cstheme="minorHAnsi"/>
                <w:b/>
                <w:bCs/>
                <w:sz w:val="22"/>
                <w:szCs w:val="22"/>
              </w:rPr>
              <w:t>200</w:t>
            </w:r>
            <w:r w:rsidR="00096455" w:rsidRPr="002E055B">
              <w:rPr>
                <w:rFonts w:asciiTheme="minorHAnsi" w:hAnsiTheme="minorHAnsi" w:cstheme="minorHAnsi"/>
                <w:b/>
                <w:bCs/>
                <w:sz w:val="22"/>
                <w:szCs w:val="22"/>
              </w:rPr>
              <w:t xml:space="preserve"> </w:t>
            </w:r>
            <w:r w:rsidRPr="002E055B">
              <w:rPr>
                <w:rFonts w:asciiTheme="minorHAnsi" w:hAnsiTheme="minorHAnsi" w:cstheme="minorHAnsi"/>
                <w:b/>
                <w:bCs/>
                <w:sz w:val="22"/>
                <w:szCs w:val="22"/>
              </w:rPr>
              <w:t>hodin)</w:t>
            </w:r>
            <w:r w:rsidR="00DF467B" w:rsidRPr="002E055B">
              <w:rPr>
                <w:rFonts w:asciiTheme="minorHAnsi" w:hAnsiTheme="minorHAnsi" w:cstheme="minorHAnsi"/>
                <w:b/>
                <w:bCs/>
                <w:sz w:val="22"/>
                <w:szCs w:val="22"/>
              </w:rPr>
              <w:t xml:space="preserve"> </w:t>
            </w:r>
            <w:r w:rsidRPr="002E055B">
              <w:rPr>
                <w:rFonts w:asciiTheme="minorHAnsi" w:hAnsiTheme="minorHAnsi" w:cstheme="minorHAnsi"/>
                <w:b/>
                <w:bCs/>
                <w:sz w:val="22"/>
                <w:szCs w:val="22"/>
              </w:rPr>
              <w:t>cena bez DPH:</w:t>
            </w:r>
          </w:p>
        </w:tc>
        <w:tc>
          <w:tcPr>
            <w:tcW w:w="4116" w:type="dxa"/>
            <w:shd w:val="clear" w:color="auto" w:fill="FFFF00"/>
            <w:vAlign w:val="center"/>
          </w:tcPr>
          <w:p w14:paraId="42145E16" w14:textId="20F3D679" w:rsidR="00175D5D" w:rsidRPr="002E055B" w:rsidRDefault="00175D5D" w:rsidP="00DF467B">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627A5C53" w14:textId="77777777" w:rsidTr="00B327C9">
        <w:trPr>
          <w:trHeight w:val="417"/>
          <w:jc w:val="center"/>
        </w:trPr>
        <w:tc>
          <w:tcPr>
            <w:tcW w:w="5670" w:type="dxa"/>
            <w:shd w:val="clear" w:color="auto" w:fill="D9D9D9" w:themeFill="background1" w:themeFillShade="D9"/>
            <w:vAlign w:val="center"/>
          </w:tcPr>
          <w:p w14:paraId="62C97D9A" w14:textId="77777777"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Cs/>
                <w:sz w:val="22"/>
                <w:szCs w:val="22"/>
              </w:rPr>
              <w:t>Slovy:</w:t>
            </w:r>
          </w:p>
        </w:tc>
        <w:tc>
          <w:tcPr>
            <w:tcW w:w="4116" w:type="dxa"/>
            <w:shd w:val="clear" w:color="auto" w:fill="FFFF00"/>
            <w:vAlign w:val="center"/>
          </w:tcPr>
          <w:p w14:paraId="66E4616C" w14:textId="4577A950"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42817E31" w14:textId="77777777" w:rsidTr="00B327C9">
        <w:trPr>
          <w:trHeight w:val="410"/>
          <w:jc w:val="center"/>
        </w:trPr>
        <w:tc>
          <w:tcPr>
            <w:tcW w:w="5670" w:type="dxa"/>
            <w:shd w:val="clear" w:color="auto" w:fill="D9D9D9" w:themeFill="background1" w:themeFillShade="D9"/>
            <w:vAlign w:val="center"/>
          </w:tcPr>
          <w:p w14:paraId="0B34D22B" w14:textId="77777777" w:rsidR="00175D5D" w:rsidRPr="002E055B"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sz w:val="22"/>
                <w:szCs w:val="22"/>
              </w:rPr>
              <w:t>DPH 21%:</w:t>
            </w:r>
          </w:p>
        </w:tc>
        <w:tc>
          <w:tcPr>
            <w:tcW w:w="4116" w:type="dxa"/>
            <w:shd w:val="clear" w:color="auto" w:fill="FFFF00"/>
            <w:vAlign w:val="center"/>
          </w:tcPr>
          <w:p w14:paraId="046F7253" w14:textId="1AA7353C" w:rsidR="00175D5D" w:rsidRPr="002E055B" w:rsidRDefault="00175D5D" w:rsidP="00DF467B">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79A53E0C" w14:textId="77777777" w:rsidTr="00B327C9">
        <w:trPr>
          <w:trHeight w:val="461"/>
          <w:jc w:val="center"/>
        </w:trPr>
        <w:tc>
          <w:tcPr>
            <w:tcW w:w="5670" w:type="dxa"/>
            <w:tcBorders>
              <w:bottom w:val="single" w:sz="4" w:space="0" w:color="auto"/>
            </w:tcBorders>
            <w:shd w:val="clear" w:color="auto" w:fill="D9D9D9" w:themeFill="background1" w:themeFillShade="D9"/>
            <w:vAlign w:val="center"/>
          </w:tcPr>
          <w:p w14:paraId="7CD305CC" w14:textId="77777777"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Cs/>
                <w:sz w:val="22"/>
                <w:szCs w:val="22"/>
              </w:rPr>
              <w:t>Slovy:</w:t>
            </w:r>
          </w:p>
        </w:tc>
        <w:tc>
          <w:tcPr>
            <w:tcW w:w="4116" w:type="dxa"/>
            <w:tcBorders>
              <w:bottom w:val="single" w:sz="4" w:space="0" w:color="auto"/>
            </w:tcBorders>
            <w:shd w:val="clear" w:color="auto" w:fill="FFFF00"/>
            <w:vAlign w:val="center"/>
          </w:tcPr>
          <w:p w14:paraId="469267CF" w14:textId="1BB20A1A"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46D11D18" w14:textId="77777777" w:rsidTr="00B327C9">
        <w:trPr>
          <w:trHeight w:val="70"/>
          <w:jc w:val="center"/>
        </w:trPr>
        <w:tc>
          <w:tcPr>
            <w:tcW w:w="5670" w:type="dxa"/>
            <w:tcBorders>
              <w:bottom w:val="single" w:sz="4" w:space="0" w:color="auto"/>
            </w:tcBorders>
            <w:shd w:val="clear" w:color="auto" w:fill="D9D9D9" w:themeFill="background1" w:themeFillShade="D9"/>
            <w:vAlign w:val="center"/>
          </w:tcPr>
          <w:p w14:paraId="534A47FF" w14:textId="157CAC7A" w:rsidR="00175D5D" w:rsidRPr="00096455"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096455">
              <w:rPr>
                <w:rFonts w:asciiTheme="minorHAnsi" w:hAnsiTheme="minorHAnsi" w:cstheme="minorHAnsi"/>
                <w:b/>
                <w:bCs/>
                <w:sz w:val="22"/>
                <w:szCs w:val="22"/>
              </w:rPr>
              <w:t>Celkem za autorský dozor cena včetně DPH:</w:t>
            </w:r>
          </w:p>
        </w:tc>
        <w:tc>
          <w:tcPr>
            <w:tcW w:w="4116" w:type="dxa"/>
            <w:tcBorders>
              <w:bottom w:val="single" w:sz="4" w:space="0" w:color="auto"/>
            </w:tcBorders>
            <w:shd w:val="clear" w:color="auto" w:fill="FFFF00"/>
            <w:vAlign w:val="center"/>
          </w:tcPr>
          <w:p w14:paraId="63B8E25E" w14:textId="183A4FFB" w:rsidR="00175D5D" w:rsidRPr="00096455" w:rsidRDefault="00175D5D" w:rsidP="00DF467B">
            <w:pPr>
              <w:autoSpaceDE w:val="0"/>
              <w:autoSpaceDN w:val="0"/>
              <w:adjustRightInd w:val="0"/>
              <w:spacing w:before="120"/>
              <w:ind w:left="567"/>
              <w:jc w:val="both"/>
              <w:rPr>
                <w:rFonts w:asciiTheme="minorHAnsi" w:hAnsiTheme="minorHAnsi" w:cstheme="minorHAnsi"/>
                <w:b/>
                <w:sz w:val="22"/>
                <w:szCs w:val="22"/>
              </w:rPr>
            </w:pPr>
          </w:p>
        </w:tc>
      </w:tr>
      <w:tr w:rsidR="00175D5D" w:rsidRPr="00EC40AD" w14:paraId="689AF93F" w14:textId="77777777" w:rsidTr="00B327C9">
        <w:trPr>
          <w:trHeight w:val="426"/>
          <w:jc w:val="center"/>
        </w:trPr>
        <w:tc>
          <w:tcPr>
            <w:tcW w:w="5670" w:type="dxa"/>
            <w:tcBorders>
              <w:bottom w:val="single" w:sz="4" w:space="0" w:color="auto"/>
            </w:tcBorders>
            <w:shd w:val="clear" w:color="auto" w:fill="D9D9D9" w:themeFill="background1" w:themeFillShade="D9"/>
            <w:vAlign w:val="center"/>
          </w:tcPr>
          <w:p w14:paraId="5F55FF9A" w14:textId="77777777" w:rsidR="00175D5D" w:rsidRPr="00EC40AD" w:rsidRDefault="00175D5D" w:rsidP="00DF467B">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sz w:val="22"/>
                <w:szCs w:val="22"/>
              </w:rPr>
              <w:t>Slovy:</w:t>
            </w:r>
          </w:p>
        </w:tc>
        <w:tc>
          <w:tcPr>
            <w:tcW w:w="4116" w:type="dxa"/>
            <w:tcBorders>
              <w:bottom w:val="single" w:sz="4" w:space="0" w:color="auto"/>
            </w:tcBorders>
            <w:shd w:val="clear" w:color="auto" w:fill="FFFF00"/>
            <w:vAlign w:val="center"/>
          </w:tcPr>
          <w:p w14:paraId="013BA7A4" w14:textId="77777777" w:rsidR="00175D5D" w:rsidRPr="00EC40AD" w:rsidRDefault="00175D5D" w:rsidP="00DF467B">
            <w:pPr>
              <w:autoSpaceDE w:val="0"/>
              <w:autoSpaceDN w:val="0"/>
              <w:adjustRightInd w:val="0"/>
              <w:spacing w:before="120"/>
              <w:ind w:left="567"/>
              <w:jc w:val="both"/>
              <w:rPr>
                <w:rFonts w:asciiTheme="minorHAnsi" w:hAnsiTheme="minorHAnsi" w:cstheme="minorHAnsi"/>
                <w:sz w:val="22"/>
                <w:szCs w:val="22"/>
              </w:rPr>
            </w:pPr>
          </w:p>
        </w:tc>
      </w:tr>
    </w:tbl>
    <w:p w14:paraId="36ABE522" w14:textId="65BF391E" w:rsidR="00BD0EA1" w:rsidRDefault="001C49A6" w:rsidP="00DF69EC">
      <w:pPr>
        <w:autoSpaceDE w:val="0"/>
        <w:autoSpaceDN w:val="0"/>
        <w:adjustRightInd w:val="0"/>
        <w:spacing w:before="240"/>
        <w:jc w:val="both"/>
        <w:rPr>
          <w:ins w:id="2" w:author="Třísková Zuzana" w:date="2024-03-22T09:06:00Z"/>
          <w:rFonts w:asciiTheme="minorHAnsi" w:hAnsiTheme="minorHAnsi" w:cstheme="minorHAnsi"/>
          <w:szCs w:val="22"/>
        </w:rPr>
      </w:pPr>
      <w:r w:rsidRPr="00EC40AD">
        <w:rPr>
          <w:rFonts w:asciiTheme="minorHAnsi" w:hAnsiTheme="minorHAnsi" w:cstheme="minorHAnsi"/>
          <w:szCs w:val="22"/>
        </w:rPr>
        <w:t>Počet hodin pro výkon činnosti autorského dozoru je pouze odhadovaný. Fakturace bude p</w:t>
      </w:r>
      <w:r w:rsidR="00885655">
        <w:rPr>
          <w:rFonts w:asciiTheme="minorHAnsi" w:hAnsiTheme="minorHAnsi" w:cstheme="minorHAnsi"/>
          <w:szCs w:val="22"/>
        </w:rPr>
        <w:t>r</w:t>
      </w:r>
      <w:r w:rsidRPr="00EC40AD">
        <w:rPr>
          <w:rFonts w:asciiTheme="minorHAnsi" w:hAnsiTheme="minorHAnsi" w:cstheme="minorHAnsi"/>
          <w:szCs w:val="22"/>
        </w:rPr>
        <w:t xml:space="preserve">obíhat na základě skutečně </w:t>
      </w:r>
      <w:r w:rsidR="001329B8" w:rsidRPr="00EC40AD">
        <w:rPr>
          <w:rFonts w:asciiTheme="minorHAnsi" w:hAnsiTheme="minorHAnsi" w:cstheme="minorHAnsi"/>
          <w:szCs w:val="22"/>
        </w:rPr>
        <w:t xml:space="preserve">odpracovaných </w:t>
      </w:r>
      <w:r w:rsidRPr="00EC40AD">
        <w:rPr>
          <w:rFonts w:asciiTheme="minorHAnsi" w:hAnsiTheme="minorHAnsi" w:cstheme="minorHAnsi"/>
          <w:szCs w:val="22"/>
        </w:rPr>
        <w:t xml:space="preserve">hodin. V případě, že bude nezbytné navýšení počtu hodin pro výkon činnosti autorského dozoru, počet hodin nad rámec uvedený v čl. 4.1 </w:t>
      </w:r>
      <w:r w:rsidR="009A7781">
        <w:rPr>
          <w:rFonts w:asciiTheme="minorHAnsi" w:hAnsiTheme="minorHAnsi" w:cstheme="minorHAnsi"/>
          <w:szCs w:val="22"/>
        </w:rPr>
        <w:t>B</w:t>
      </w:r>
      <w:r w:rsidRPr="00EC40AD">
        <w:rPr>
          <w:rFonts w:asciiTheme="minorHAnsi" w:hAnsiTheme="minorHAnsi" w:cstheme="minorHAnsi"/>
          <w:szCs w:val="22"/>
        </w:rPr>
        <w:t xml:space="preserve">), bude fakturován na základě objednávky vystavené Objednatelem, a to v hodinové sazbě uvedené v této Smlouvě v čl. 4.1 </w:t>
      </w:r>
      <w:r w:rsidR="009A7781">
        <w:rPr>
          <w:rFonts w:asciiTheme="minorHAnsi" w:hAnsiTheme="minorHAnsi" w:cstheme="minorHAnsi"/>
          <w:szCs w:val="22"/>
        </w:rPr>
        <w:t>B</w:t>
      </w:r>
      <w:r w:rsidRPr="00EC40AD">
        <w:rPr>
          <w:rFonts w:asciiTheme="minorHAnsi" w:hAnsiTheme="minorHAnsi" w:cstheme="minorHAnsi"/>
          <w:szCs w:val="22"/>
        </w:rPr>
        <w:t>).</w:t>
      </w:r>
    </w:p>
    <w:p w14:paraId="73FF23D7" w14:textId="77777777" w:rsidR="00BD0EA1" w:rsidRDefault="00BD0EA1">
      <w:pPr>
        <w:spacing w:after="160" w:line="259" w:lineRule="auto"/>
        <w:rPr>
          <w:ins w:id="3" w:author="Třísková Zuzana" w:date="2024-03-22T09:06:00Z"/>
          <w:rFonts w:asciiTheme="minorHAnsi" w:hAnsiTheme="minorHAnsi" w:cstheme="minorHAnsi"/>
          <w:szCs w:val="22"/>
        </w:rPr>
      </w:pPr>
      <w:ins w:id="4" w:author="Třísková Zuzana" w:date="2024-03-22T09:06:00Z">
        <w:r>
          <w:rPr>
            <w:rFonts w:asciiTheme="minorHAnsi" w:hAnsiTheme="minorHAnsi" w:cstheme="minorHAnsi"/>
            <w:szCs w:val="22"/>
          </w:rPr>
          <w:br w:type="page"/>
        </w:r>
      </w:ins>
    </w:p>
    <w:p w14:paraId="398CB317" w14:textId="3407BC04" w:rsidR="001C49A6" w:rsidRPr="00EC40AD" w:rsidDel="00BD0EA1" w:rsidRDefault="001C49A6" w:rsidP="00DF69EC">
      <w:pPr>
        <w:autoSpaceDE w:val="0"/>
        <w:autoSpaceDN w:val="0"/>
        <w:adjustRightInd w:val="0"/>
        <w:spacing w:before="240"/>
        <w:jc w:val="both"/>
        <w:rPr>
          <w:del w:id="5" w:author="Třísková Zuzana" w:date="2024-03-22T09:06:00Z"/>
          <w:rFonts w:asciiTheme="minorHAnsi" w:hAnsiTheme="minorHAnsi" w:cstheme="minorHAnsi"/>
          <w:szCs w:val="22"/>
        </w:rPr>
      </w:pPr>
    </w:p>
    <w:p w14:paraId="499D8470" w14:textId="0FC91215" w:rsidR="00FA696B" w:rsidRPr="00DF69EC" w:rsidRDefault="00DF69EC" w:rsidP="00DF467B">
      <w:pPr>
        <w:spacing w:before="240"/>
        <w:jc w:val="both"/>
        <w:rPr>
          <w:rFonts w:asciiTheme="minorHAnsi" w:hAnsiTheme="minorHAnsi" w:cstheme="minorHAnsi"/>
          <w:b/>
          <w:bCs/>
          <w:szCs w:val="22"/>
        </w:rPr>
      </w:pPr>
      <w:r>
        <w:rPr>
          <w:rFonts w:asciiTheme="minorHAnsi" w:hAnsiTheme="minorHAnsi" w:cstheme="minorHAnsi"/>
          <w:b/>
          <w:bCs/>
          <w:szCs w:val="22"/>
        </w:rPr>
        <w:t xml:space="preserve">C) </w:t>
      </w:r>
      <w:r>
        <w:rPr>
          <w:rFonts w:asciiTheme="minorHAnsi" w:hAnsiTheme="minorHAnsi" w:cstheme="minorHAnsi"/>
          <w:b/>
          <w:bCs/>
          <w:szCs w:val="22"/>
        </w:rPr>
        <w:tab/>
      </w:r>
      <w:r w:rsidR="00FA696B" w:rsidRPr="00EC40AD">
        <w:rPr>
          <w:rFonts w:asciiTheme="minorHAnsi" w:hAnsiTheme="minorHAnsi" w:cstheme="minorHAnsi"/>
          <w:b/>
          <w:bCs/>
          <w:szCs w:val="22"/>
        </w:rPr>
        <w:t xml:space="preserve">CELKOVÁ NABÍDKOVÁ CENA </w:t>
      </w:r>
      <w:r w:rsidR="00FA696B" w:rsidRPr="00DF69EC">
        <w:rPr>
          <w:rFonts w:asciiTheme="minorHAnsi" w:hAnsiTheme="minorHAnsi" w:cstheme="minorHAnsi"/>
          <w:b/>
          <w:bCs/>
          <w:szCs w:val="22"/>
        </w:rPr>
        <w:t xml:space="preserve">za provedení projektových prací a za výkon autorského dozoru - součet cen dle </w:t>
      </w:r>
      <w:r w:rsidR="000C1FEF">
        <w:rPr>
          <w:rFonts w:asciiTheme="minorHAnsi" w:hAnsiTheme="minorHAnsi" w:cstheme="minorHAnsi"/>
          <w:b/>
          <w:bCs/>
          <w:szCs w:val="22"/>
        </w:rPr>
        <w:t>čl</w:t>
      </w:r>
      <w:r w:rsidR="00FA696B" w:rsidRPr="00DF69EC">
        <w:rPr>
          <w:rFonts w:asciiTheme="minorHAnsi" w:hAnsiTheme="minorHAnsi" w:cstheme="minorHAnsi"/>
          <w:b/>
          <w:bCs/>
          <w:szCs w:val="22"/>
        </w:rPr>
        <w:t>. 4.1</w:t>
      </w:r>
      <w:r w:rsidR="000C1FEF">
        <w:rPr>
          <w:rFonts w:asciiTheme="minorHAnsi" w:hAnsiTheme="minorHAnsi" w:cstheme="minorHAnsi"/>
          <w:b/>
          <w:bCs/>
          <w:szCs w:val="22"/>
        </w:rPr>
        <w:t xml:space="preserve"> písm.</w:t>
      </w:r>
      <w:r w:rsidR="00FA696B" w:rsidRPr="00DF69EC">
        <w:rPr>
          <w:rFonts w:asciiTheme="minorHAnsi" w:hAnsiTheme="minorHAnsi" w:cstheme="minorHAnsi"/>
          <w:b/>
          <w:bCs/>
          <w:szCs w:val="22"/>
        </w:rPr>
        <w:t xml:space="preserve"> </w:t>
      </w:r>
      <w:r w:rsidR="0000020C">
        <w:rPr>
          <w:rFonts w:asciiTheme="minorHAnsi" w:hAnsiTheme="minorHAnsi" w:cstheme="minorHAnsi"/>
          <w:b/>
          <w:bCs/>
          <w:szCs w:val="22"/>
        </w:rPr>
        <w:t>A</w:t>
      </w:r>
      <w:r w:rsidR="00FA696B" w:rsidRPr="00DF69EC">
        <w:rPr>
          <w:rFonts w:asciiTheme="minorHAnsi" w:hAnsiTheme="minorHAnsi" w:cstheme="minorHAnsi"/>
          <w:b/>
          <w:bCs/>
          <w:szCs w:val="22"/>
        </w:rPr>
        <w:t xml:space="preserve">), </w:t>
      </w:r>
      <w:r w:rsidR="0000020C">
        <w:rPr>
          <w:rFonts w:asciiTheme="minorHAnsi" w:hAnsiTheme="minorHAnsi" w:cstheme="minorHAnsi"/>
          <w:b/>
          <w:bCs/>
          <w:szCs w:val="22"/>
        </w:rPr>
        <w:t>B</w:t>
      </w:r>
      <w:r w:rsidR="00FA696B" w:rsidRPr="00DF69EC">
        <w:rPr>
          <w:rFonts w:asciiTheme="minorHAnsi" w:hAnsiTheme="minorHAnsi" w:cstheme="minorHAnsi"/>
          <w:b/>
          <w:bCs/>
          <w:szCs w:val="22"/>
        </w:rPr>
        <w:t xml:space="preserve">) </w:t>
      </w:r>
    </w:p>
    <w:tbl>
      <w:tblPr>
        <w:tblStyle w:val="Mkatabulky"/>
        <w:tblW w:w="9786" w:type="dxa"/>
        <w:jc w:val="center"/>
        <w:tblLayout w:type="fixed"/>
        <w:tblLook w:val="04A0" w:firstRow="1" w:lastRow="0" w:firstColumn="1" w:lastColumn="0" w:noHBand="0" w:noVBand="1"/>
      </w:tblPr>
      <w:tblGrid>
        <w:gridCol w:w="5670"/>
        <w:gridCol w:w="4116"/>
      </w:tblGrid>
      <w:tr w:rsidR="00175D5D" w:rsidRPr="00EC40AD" w14:paraId="77988055" w14:textId="77777777" w:rsidTr="00B327C9">
        <w:trPr>
          <w:trHeight w:val="464"/>
          <w:jc w:val="center"/>
        </w:trPr>
        <w:tc>
          <w:tcPr>
            <w:tcW w:w="9786" w:type="dxa"/>
            <w:gridSpan w:val="2"/>
            <w:shd w:val="clear" w:color="auto" w:fill="D9D9D9" w:themeFill="background1" w:themeFillShade="D9"/>
            <w:vAlign w:val="center"/>
          </w:tcPr>
          <w:p w14:paraId="53FEF8B8" w14:textId="76EE28B7" w:rsidR="00175D5D" w:rsidRPr="00EC40AD" w:rsidRDefault="00175D5D" w:rsidP="00CA7D67">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
                <w:bCs/>
                <w:sz w:val="22"/>
                <w:szCs w:val="22"/>
              </w:rPr>
              <w:t xml:space="preserve">CELKOVÁ NABÍDKOVÁ CENA za provedení projektových prací a za výkon autorského dozoru v předpokládaném počtu </w:t>
            </w:r>
            <w:r w:rsidR="00DD115E">
              <w:rPr>
                <w:rFonts w:asciiTheme="minorHAnsi" w:hAnsiTheme="minorHAnsi" w:cstheme="minorHAnsi"/>
                <w:b/>
                <w:bCs/>
                <w:sz w:val="22"/>
                <w:szCs w:val="22"/>
              </w:rPr>
              <w:t xml:space="preserve">200 </w:t>
            </w:r>
            <w:r w:rsidRPr="00EC40AD">
              <w:rPr>
                <w:rFonts w:asciiTheme="minorHAnsi" w:hAnsiTheme="minorHAnsi" w:cstheme="minorHAnsi"/>
                <w:b/>
                <w:bCs/>
                <w:sz w:val="22"/>
                <w:szCs w:val="22"/>
              </w:rPr>
              <w:t>hod.</w:t>
            </w:r>
          </w:p>
        </w:tc>
      </w:tr>
      <w:tr w:rsidR="00175D5D" w:rsidRPr="00EC40AD" w14:paraId="24C35F42" w14:textId="77777777" w:rsidTr="00B327C9">
        <w:trPr>
          <w:trHeight w:val="414"/>
          <w:jc w:val="center"/>
        </w:trPr>
        <w:tc>
          <w:tcPr>
            <w:tcW w:w="5670" w:type="dxa"/>
            <w:shd w:val="clear" w:color="auto" w:fill="D9D9D9" w:themeFill="background1" w:themeFillShade="D9"/>
            <w:vAlign w:val="center"/>
          </w:tcPr>
          <w:p w14:paraId="308046C0" w14:textId="55F58AA4" w:rsidR="00175D5D" w:rsidRPr="002E055B"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bCs/>
                <w:sz w:val="22"/>
                <w:szCs w:val="22"/>
              </w:rPr>
              <w:t>Cena v Kč bez DPH</w:t>
            </w:r>
          </w:p>
        </w:tc>
        <w:tc>
          <w:tcPr>
            <w:tcW w:w="4116" w:type="dxa"/>
            <w:shd w:val="clear" w:color="auto" w:fill="FFFF00"/>
            <w:vAlign w:val="center"/>
          </w:tcPr>
          <w:p w14:paraId="4426EF9E" w14:textId="77777777" w:rsidR="00175D5D" w:rsidRPr="002E055B" w:rsidRDefault="00175D5D" w:rsidP="00E25DC1">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45BDA460" w14:textId="77777777" w:rsidTr="00B327C9">
        <w:trPr>
          <w:trHeight w:val="419"/>
          <w:jc w:val="center"/>
        </w:trPr>
        <w:tc>
          <w:tcPr>
            <w:tcW w:w="5670" w:type="dxa"/>
            <w:shd w:val="clear" w:color="auto" w:fill="D9D9D9" w:themeFill="background1" w:themeFillShade="D9"/>
            <w:vAlign w:val="center"/>
          </w:tcPr>
          <w:p w14:paraId="762A3F2A" w14:textId="77777777" w:rsidR="00175D5D" w:rsidRPr="00EC40AD"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Cs/>
                <w:sz w:val="22"/>
                <w:szCs w:val="22"/>
              </w:rPr>
              <w:t>Slovy:</w:t>
            </w:r>
          </w:p>
        </w:tc>
        <w:tc>
          <w:tcPr>
            <w:tcW w:w="4116" w:type="dxa"/>
            <w:shd w:val="clear" w:color="auto" w:fill="FFFF00"/>
            <w:vAlign w:val="center"/>
          </w:tcPr>
          <w:p w14:paraId="4DC62671" w14:textId="77777777" w:rsidR="00175D5D" w:rsidRPr="00EC40AD" w:rsidRDefault="00175D5D" w:rsidP="00E25DC1">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6EA02793" w14:textId="77777777" w:rsidTr="00B327C9">
        <w:trPr>
          <w:trHeight w:val="410"/>
          <w:jc w:val="center"/>
        </w:trPr>
        <w:tc>
          <w:tcPr>
            <w:tcW w:w="5670" w:type="dxa"/>
            <w:shd w:val="clear" w:color="auto" w:fill="D9D9D9" w:themeFill="background1" w:themeFillShade="D9"/>
            <w:vAlign w:val="center"/>
          </w:tcPr>
          <w:p w14:paraId="51138044" w14:textId="77777777" w:rsidR="00175D5D" w:rsidRPr="002E055B"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sz w:val="22"/>
                <w:szCs w:val="22"/>
              </w:rPr>
              <w:t>DPH 21%:</w:t>
            </w:r>
          </w:p>
        </w:tc>
        <w:tc>
          <w:tcPr>
            <w:tcW w:w="4116" w:type="dxa"/>
            <w:shd w:val="clear" w:color="auto" w:fill="FFFF00"/>
            <w:vAlign w:val="center"/>
          </w:tcPr>
          <w:p w14:paraId="742C9D6C" w14:textId="77777777" w:rsidR="00175D5D" w:rsidRPr="002E055B" w:rsidRDefault="00175D5D" w:rsidP="00E25DC1">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66330BD1" w14:textId="77777777" w:rsidTr="00B327C9">
        <w:trPr>
          <w:trHeight w:val="461"/>
          <w:jc w:val="center"/>
        </w:trPr>
        <w:tc>
          <w:tcPr>
            <w:tcW w:w="5670" w:type="dxa"/>
            <w:tcBorders>
              <w:bottom w:val="single" w:sz="4" w:space="0" w:color="auto"/>
            </w:tcBorders>
            <w:shd w:val="clear" w:color="auto" w:fill="D9D9D9" w:themeFill="background1" w:themeFillShade="D9"/>
            <w:vAlign w:val="center"/>
          </w:tcPr>
          <w:p w14:paraId="111B2F9C" w14:textId="77777777" w:rsidR="00175D5D" w:rsidRPr="00EC40AD"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bCs/>
                <w:sz w:val="22"/>
                <w:szCs w:val="22"/>
              </w:rPr>
              <w:t>Slovy:</w:t>
            </w:r>
          </w:p>
        </w:tc>
        <w:tc>
          <w:tcPr>
            <w:tcW w:w="4116" w:type="dxa"/>
            <w:tcBorders>
              <w:bottom w:val="single" w:sz="4" w:space="0" w:color="auto"/>
            </w:tcBorders>
            <w:shd w:val="clear" w:color="auto" w:fill="FFFF00"/>
            <w:vAlign w:val="center"/>
          </w:tcPr>
          <w:p w14:paraId="5AFE3B3A" w14:textId="77777777" w:rsidR="00175D5D" w:rsidRPr="00EC40AD" w:rsidRDefault="00175D5D" w:rsidP="00E25DC1">
            <w:pPr>
              <w:autoSpaceDE w:val="0"/>
              <w:autoSpaceDN w:val="0"/>
              <w:adjustRightInd w:val="0"/>
              <w:spacing w:before="120"/>
              <w:ind w:left="567"/>
              <w:jc w:val="both"/>
              <w:rPr>
                <w:rFonts w:asciiTheme="minorHAnsi" w:hAnsiTheme="minorHAnsi" w:cstheme="minorHAnsi"/>
                <w:b/>
                <w:bCs/>
                <w:sz w:val="22"/>
                <w:szCs w:val="22"/>
              </w:rPr>
            </w:pPr>
          </w:p>
        </w:tc>
      </w:tr>
      <w:tr w:rsidR="00175D5D" w:rsidRPr="00EC40AD" w14:paraId="23B4059D" w14:textId="77777777" w:rsidTr="00B327C9">
        <w:trPr>
          <w:trHeight w:val="426"/>
          <w:jc w:val="center"/>
        </w:trPr>
        <w:tc>
          <w:tcPr>
            <w:tcW w:w="5670" w:type="dxa"/>
            <w:tcBorders>
              <w:bottom w:val="single" w:sz="4" w:space="0" w:color="auto"/>
            </w:tcBorders>
            <w:shd w:val="clear" w:color="auto" w:fill="D9D9D9" w:themeFill="background1" w:themeFillShade="D9"/>
            <w:vAlign w:val="center"/>
          </w:tcPr>
          <w:p w14:paraId="4F593268" w14:textId="0A966F86" w:rsidR="00175D5D" w:rsidRPr="002E055B"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2E055B">
              <w:rPr>
                <w:rFonts w:asciiTheme="minorHAnsi" w:hAnsiTheme="minorHAnsi" w:cstheme="minorHAnsi"/>
                <w:b/>
                <w:bCs/>
                <w:sz w:val="22"/>
                <w:szCs w:val="22"/>
              </w:rPr>
              <w:t>Celková nabídková cena včetně DPH:</w:t>
            </w:r>
          </w:p>
        </w:tc>
        <w:tc>
          <w:tcPr>
            <w:tcW w:w="4116" w:type="dxa"/>
            <w:tcBorders>
              <w:bottom w:val="single" w:sz="4" w:space="0" w:color="auto"/>
            </w:tcBorders>
            <w:shd w:val="clear" w:color="auto" w:fill="FFFF00"/>
            <w:vAlign w:val="center"/>
          </w:tcPr>
          <w:p w14:paraId="2BEFA5AF" w14:textId="77777777" w:rsidR="00175D5D" w:rsidRPr="002E055B" w:rsidRDefault="00175D5D" w:rsidP="00E25DC1">
            <w:pPr>
              <w:autoSpaceDE w:val="0"/>
              <w:autoSpaceDN w:val="0"/>
              <w:adjustRightInd w:val="0"/>
              <w:spacing w:before="120"/>
              <w:ind w:left="567"/>
              <w:jc w:val="both"/>
              <w:rPr>
                <w:rFonts w:asciiTheme="minorHAnsi" w:hAnsiTheme="minorHAnsi" w:cstheme="minorHAnsi"/>
                <w:b/>
                <w:sz w:val="22"/>
                <w:szCs w:val="22"/>
              </w:rPr>
            </w:pPr>
          </w:p>
        </w:tc>
      </w:tr>
      <w:tr w:rsidR="00175D5D" w:rsidRPr="00EC40AD" w14:paraId="7C4724E9" w14:textId="77777777" w:rsidTr="00B327C9">
        <w:trPr>
          <w:trHeight w:val="426"/>
          <w:jc w:val="center"/>
        </w:trPr>
        <w:tc>
          <w:tcPr>
            <w:tcW w:w="5670" w:type="dxa"/>
            <w:tcBorders>
              <w:bottom w:val="single" w:sz="4" w:space="0" w:color="auto"/>
            </w:tcBorders>
            <w:shd w:val="clear" w:color="auto" w:fill="D9D9D9" w:themeFill="background1" w:themeFillShade="D9"/>
            <w:vAlign w:val="center"/>
          </w:tcPr>
          <w:p w14:paraId="4C48261C" w14:textId="77777777" w:rsidR="00175D5D" w:rsidRPr="00EC40AD" w:rsidRDefault="00175D5D" w:rsidP="00E25DC1">
            <w:pPr>
              <w:autoSpaceDE w:val="0"/>
              <w:autoSpaceDN w:val="0"/>
              <w:adjustRightInd w:val="0"/>
              <w:spacing w:before="120"/>
              <w:ind w:left="567"/>
              <w:jc w:val="both"/>
              <w:rPr>
                <w:rFonts w:asciiTheme="minorHAnsi" w:hAnsiTheme="minorHAnsi" w:cstheme="minorHAnsi"/>
                <w:b/>
                <w:bCs/>
                <w:sz w:val="22"/>
                <w:szCs w:val="22"/>
              </w:rPr>
            </w:pPr>
            <w:r w:rsidRPr="00EC40AD">
              <w:rPr>
                <w:rFonts w:asciiTheme="minorHAnsi" w:hAnsiTheme="minorHAnsi" w:cstheme="minorHAnsi"/>
                <w:sz w:val="22"/>
                <w:szCs w:val="22"/>
              </w:rPr>
              <w:t>Slovy:</w:t>
            </w:r>
          </w:p>
        </w:tc>
        <w:tc>
          <w:tcPr>
            <w:tcW w:w="4116" w:type="dxa"/>
            <w:tcBorders>
              <w:bottom w:val="single" w:sz="4" w:space="0" w:color="auto"/>
            </w:tcBorders>
            <w:shd w:val="clear" w:color="auto" w:fill="FFFF00"/>
            <w:vAlign w:val="center"/>
          </w:tcPr>
          <w:p w14:paraId="06EAE45B" w14:textId="77777777" w:rsidR="00175D5D" w:rsidRPr="00EC40AD" w:rsidRDefault="00175D5D" w:rsidP="00E25DC1">
            <w:pPr>
              <w:autoSpaceDE w:val="0"/>
              <w:autoSpaceDN w:val="0"/>
              <w:adjustRightInd w:val="0"/>
              <w:spacing w:before="120"/>
              <w:ind w:left="567"/>
              <w:jc w:val="both"/>
              <w:rPr>
                <w:rFonts w:asciiTheme="minorHAnsi" w:hAnsiTheme="minorHAnsi" w:cstheme="minorHAnsi"/>
                <w:sz w:val="22"/>
                <w:szCs w:val="22"/>
              </w:rPr>
            </w:pPr>
          </w:p>
        </w:tc>
      </w:tr>
    </w:tbl>
    <w:p w14:paraId="4F9F693D" w14:textId="0C9F3727" w:rsidR="004503D0" w:rsidRPr="00EC40AD" w:rsidRDefault="004503D0" w:rsidP="00B95335">
      <w:pPr>
        <w:numPr>
          <w:ilvl w:val="0"/>
          <w:numId w:val="3"/>
        </w:numPr>
        <w:spacing w:before="360"/>
        <w:ind w:left="567" w:hanging="567"/>
        <w:jc w:val="both"/>
        <w:rPr>
          <w:rFonts w:asciiTheme="minorHAnsi" w:hAnsiTheme="minorHAnsi" w:cstheme="minorHAnsi"/>
          <w:szCs w:val="22"/>
        </w:rPr>
      </w:pPr>
      <w:r w:rsidRPr="00EC40AD">
        <w:rPr>
          <w:rFonts w:asciiTheme="minorHAnsi" w:hAnsiTheme="minorHAnsi" w:cstheme="minorHAnsi"/>
          <w:szCs w:val="22"/>
        </w:rPr>
        <w:t xml:space="preserve">Cena za dílo dle čl. 4.1 písm. </w:t>
      </w:r>
      <w:r w:rsidR="00D1747A">
        <w:rPr>
          <w:rFonts w:asciiTheme="minorHAnsi" w:hAnsiTheme="minorHAnsi" w:cstheme="minorHAnsi"/>
          <w:szCs w:val="22"/>
        </w:rPr>
        <w:t>A</w:t>
      </w:r>
      <w:r w:rsidRPr="00EC40AD">
        <w:rPr>
          <w:rFonts w:asciiTheme="minorHAnsi" w:hAnsiTheme="minorHAnsi" w:cstheme="minorHAnsi"/>
          <w:szCs w:val="22"/>
        </w:rPr>
        <w:t xml:space="preserve">) </w:t>
      </w:r>
      <w:r w:rsidRPr="00E167BB">
        <w:rPr>
          <w:rFonts w:asciiTheme="minorHAnsi" w:hAnsiTheme="minorHAnsi" w:cstheme="minorHAnsi"/>
          <w:szCs w:val="22"/>
        </w:rPr>
        <w:t>smlouvy je úplná a konečná a zahrnuje veškeré náklady a poplatky</w:t>
      </w:r>
      <w:r w:rsidRPr="00EC40AD">
        <w:rPr>
          <w:rFonts w:asciiTheme="minorHAnsi" w:hAnsiTheme="minorHAnsi" w:cstheme="minorHAnsi"/>
          <w:szCs w:val="22"/>
        </w:rPr>
        <w:t xml:space="preserve"> související se zhotovením a dodáním </w:t>
      </w:r>
      <w:r w:rsidRPr="00BA63AA">
        <w:rPr>
          <w:rFonts w:asciiTheme="minorHAnsi" w:hAnsiTheme="minorHAnsi" w:cstheme="minorHAnsi"/>
          <w:szCs w:val="22"/>
        </w:rPr>
        <w:t>díla vč. soupisu prací a výkazu výměr, oceněného rozpočtu a veškeré potřebné činnosti pro získání stavebního povolení</w:t>
      </w:r>
      <w:r w:rsidRPr="00DB0C93">
        <w:rPr>
          <w:rFonts w:asciiTheme="minorHAnsi" w:hAnsiTheme="minorHAnsi" w:cstheme="minorHAnsi"/>
          <w:szCs w:val="22"/>
        </w:rPr>
        <w:t xml:space="preserve">, </w:t>
      </w:r>
      <w:r w:rsidR="000A6B7A" w:rsidRPr="00DB0C93">
        <w:rPr>
          <w:rFonts w:asciiTheme="minorHAnsi" w:hAnsiTheme="minorHAnsi" w:cstheme="minorHAnsi"/>
          <w:szCs w:val="22"/>
        </w:rPr>
        <w:t>spolupráci</w:t>
      </w:r>
      <w:r w:rsidR="000A6B7A">
        <w:rPr>
          <w:rFonts w:asciiTheme="minorHAnsi" w:hAnsiTheme="minorHAnsi" w:cstheme="minorHAnsi"/>
          <w:szCs w:val="22"/>
        </w:rPr>
        <w:t xml:space="preserve"> při </w:t>
      </w:r>
      <w:r w:rsidRPr="00EC40AD">
        <w:rPr>
          <w:rFonts w:asciiTheme="minorHAnsi" w:hAnsiTheme="minorHAnsi" w:cstheme="minorHAnsi"/>
          <w:szCs w:val="22"/>
        </w:rPr>
        <w:t>výběr</w:t>
      </w:r>
      <w:r w:rsidR="000A6B7A">
        <w:rPr>
          <w:rFonts w:asciiTheme="minorHAnsi" w:hAnsiTheme="minorHAnsi" w:cstheme="minorHAnsi"/>
          <w:szCs w:val="22"/>
        </w:rPr>
        <w:t>u</w:t>
      </w:r>
      <w:r w:rsidRPr="00EC40AD">
        <w:rPr>
          <w:rFonts w:asciiTheme="minorHAnsi" w:hAnsiTheme="minorHAnsi" w:cstheme="minorHAnsi"/>
          <w:szCs w:val="22"/>
        </w:rPr>
        <w:t xml:space="preserve"> </w:t>
      </w:r>
      <w:r w:rsidR="000A6B7A">
        <w:rPr>
          <w:rFonts w:asciiTheme="minorHAnsi" w:hAnsiTheme="minorHAnsi" w:cstheme="minorHAnsi"/>
          <w:szCs w:val="22"/>
        </w:rPr>
        <w:t>dodavatele</w:t>
      </w:r>
      <w:r w:rsidRPr="00EC40AD">
        <w:rPr>
          <w:rFonts w:asciiTheme="minorHAnsi" w:hAnsiTheme="minorHAnsi" w:cstheme="minorHAnsi"/>
          <w:szCs w:val="22"/>
        </w:rPr>
        <w:t xml:space="preserve"> díla, pro kterou je předmětná projektová dokumentace zhotovena. Případné nezbytné úpravy vyvolané změnou právních předpisů po dobu provádění činnosti autorského dozoru a</w:t>
      </w:r>
      <w:r w:rsidR="00DF69EC">
        <w:rPr>
          <w:rFonts w:asciiTheme="minorHAnsi" w:hAnsiTheme="minorHAnsi" w:cstheme="minorHAnsi"/>
          <w:szCs w:val="22"/>
        </w:rPr>
        <w:t> </w:t>
      </w:r>
      <w:r w:rsidRPr="00EC40AD">
        <w:rPr>
          <w:rFonts w:asciiTheme="minorHAnsi" w:hAnsiTheme="minorHAnsi" w:cstheme="minorHAnsi"/>
          <w:szCs w:val="22"/>
        </w:rPr>
        <w:t xml:space="preserve">záruky na část díla spočívající v provedení projektové dokumentace budou provedeny Zhotovitelem v rámci provádění činnosti autorského dozoru po dohodě s Objednatelem. Cena za výkon autorského dozoru dle čl. 4.1 písm. </w:t>
      </w:r>
      <w:r w:rsidR="00D1747A">
        <w:rPr>
          <w:rFonts w:asciiTheme="minorHAnsi" w:hAnsiTheme="minorHAnsi" w:cstheme="minorHAnsi"/>
          <w:szCs w:val="22"/>
        </w:rPr>
        <w:t>B</w:t>
      </w:r>
      <w:r w:rsidRPr="00EC40AD">
        <w:rPr>
          <w:rFonts w:asciiTheme="minorHAnsi" w:hAnsiTheme="minorHAnsi" w:cstheme="minorHAnsi"/>
          <w:szCs w:val="22"/>
        </w:rPr>
        <w:t>) smlouvy zahrnuje veškeré náklady a poplatky související s prováděním autorského dozoru</w:t>
      </w:r>
      <w:r w:rsidR="00482F9E">
        <w:rPr>
          <w:rFonts w:asciiTheme="minorHAnsi" w:hAnsiTheme="minorHAnsi" w:cstheme="minorHAnsi"/>
          <w:szCs w:val="22"/>
        </w:rPr>
        <w:t xml:space="preserve"> za odhadovaný počet hodin pro výkon autorského dozoru</w:t>
      </w:r>
      <w:r w:rsidRPr="00EC40AD">
        <w:rPr>
          <w:rFonts w:asciiTheme="minorHAnsi" w:hAnsiTheme="minorHAnsi" w:cstheme="minorHAnsi"/>
          <w:szCs w:val="22"/>
        </w:rPr>
        <w:t xml:space="preserve">. </w:t>
      </w:r>
    </w:p>
    <w:p w14:paraId="22A3C49F" w14:textId="4110C591" w:rsidR="001329B8" w:rsidRPr="00EC40AD" w:rsidRDefault="001329B8" w:rsidP="001329B8">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Zhotoviteli bude uhrazena cena za dílo vč. DPH v souladu s daňovými předpisy</w:t>
      </w:r>
      <w:r w:rsidR="00475A46" w:rsidRPr="00EC40AD">
        <w:rPr>
          <w:rFonts w:asciiTheme="minorHAnsi" w:hAnsiTheme="minorHAnsi" w:cstheme="minorHAnsi"/>
          <w:szCs w:val="22"/>
        </w:rPr>
        <w:t xml:space="preserve">. </w:t>
      </w:r>
    </w:p>
    <w:p w14:paraId="51B07A92" w14:textId="4F26206F" w:rsidR="00143C28" w:rsidRPr="00EC40AD"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 xml:space="preserve">DPH se pro účely této smlouvy rozumí peněžní částka, jejíž výše odpovídá výši daně z přidané hodnoty vypočtené dle zákona o dani z přidané hodnoty. DPH je uvedena ve výši platné ke dni uzavření této smlouvy. Pro případ změny sazby DPH v období od uzavření této smlouvy do data uskutečněného zdanitelného plnění, respektive do data realizace jakékoli platby na základě této smlouvy, bude taková platba provedena ve výši zohledňující případně změněnou sazbu DPH. </w:t>
      </w:r>
    </w:p>
    <w:p w14:paraId="7A5B102C" w14:textId="74321E5B" w:rsidR="00143C28" w:rsidRPr="00EC40AD"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V případě, že Zhotovitel, který ke dni podpisu této smlouvy nebyl plátcem DPH, se v průběhu trvání této smlouvy stane plátcem DPH, nemá tato skutečnost vliv na cenu dle této smlouvy a sjednaná cena nebude o DPH v takovém případě navýšena. Zhotovitel je v takovém případě povinen upravit cenu za dílo tak, že cena dle čl. 4.1 zahrnuje DPH.</w:t>
      </w:r>
    </w:p>
    <w:p w14:paraId="6E9C8A8B" w14:textId="515C40F2" w:rsidR="000A6B7A" w:rsidRDefault="00FA696B" w:rsidP="000A6B7A">
      <w:pPr>
        <w:numPr>
          <w:ilvl w:val="0"/>
          <w:numId w:val="3"/>
        </w:numPr>
        <w:spacing w:after="0"/>
        <w:ind w:left="567" w:hanging="567"/>
        <w:jc w:val="both"/>
        <w:rPr>
          <w:rFonts w:asciiTheme="minorHAnsi" w:hAnsiTheme="minorHAnsi" w:cstheme="minorHAnsi"/>
          <w:szCs w:val="22"/>
        </w:rPr>
      </w:pPr>
      <w:r w:rsidRPr="00EC40AD">
        <w:rPr>
          <w:rFonts w:asciiTheme="minorHAnsi" w:hAnsiTheme="minorHAnsi" w:cstheme="minorHAnsi"/>
          <w:szCs w:val="22"/>
        </w:rPr>
        <w:t xml:space="preserve">Cena za projektové práce jednotlivých částí projektu dle čl. 4.1 písm. </w:t>
      </w:r>
      <w:r w:rsidR="00AE0D8C">
        <w:rPr>
          <w:rFonts w:asciiTheme="minorHAnsi" w:hAnsiTheme="minorHAnsi" w:cstheme="minorHAnsi"/>
          <w:szCs w:val="22"/>
        </w:rPr>
        <w:t>A</w:t>
      </w:r>
      <w:r w:rsidRPr="00EC40AD">
        <w:rPr>
          <w:rFonts w:asciiTheme="minorHAnsi" w:hAnsiTheme="minorHAnsi" w:cstheme="minorHAnsi"/>
          <w:szCs w:val="22"/>
        </w:rPr>
        <w:t xml:space="preserve">) bude Zhotoviteli hrazena na základě jejich zpracování,  dokončení a protokolárního předání v souladu činnostmi uvedenými v tabulce v čl. 4.1 písm. </w:t>
      </w:r>
      <w:r w:rsidR="00DF69EC">
        <w:rPr>
          <w:rFonts w:asciiTheme="minorHAnsi" w:hAnsiTheme="minorHAnsi" w:cstheme="minorHAnsi"/>
          <w:szCs w:val="22"/>
        </w:rPr>
        <w:t>A</w:t>
      </w:r>
      <w:r w:rsidRPr="00EC40AD">
        <w:rPr>
          <w:rFonts w:asciiTheme="minorHAnsi" w:hAnsiTheme="minorHAnsi" w:cstheme="minorHAnsi"/>
          <w:szCs w:val="22"/>
        </w:rPr>
        <w:t xml:space="preserve">). </w:t>
      </w:r>
    </w:p>
    <w:p w14:paraId="43E822BF" w14:textId="57AF2B7B" w:rsidR="000A6B7A" w:rsidRPr="008A11D8" w:rsidRDefault="000A6B7A" w:rsidP="000A6B7A">
      <w:pPr>
        <w:ind w:left="567"/>
        <w:rPr>
          <w:rFonts w:cs="Calibri"/>
          <w:szCs w:val="22"/>
        </w:rPr>
      </w:pPr>
      <w:r w:rsidRPr="008A11D8">
        <w:rPr>
          <w:rFonts w:cs="Calibri"/>
          <w:szCs w:val="22"/>
        </w:rPr>
        <w:t>V průběhu zpracování díla</w:t>
      </w:r>
      <w:r w:rsidR="001F0FD0">
        <w:rPr>
          <w:rFonts w:cs="Calibri"/>
          <w:szCs w:val="22"/>
        </w:rPr>
        <w:t xml:space="preserve"> (projektové dokumentace)</w:t>
      </w:r>
      <w:r w:rsidRPr="008A11D8">
        <w:rPr>
          <w:rFonts w:cs="Calibri"/>
          <w:szCs w:val="22"/>
        </w:rPr>
        <w:t xml:space="preserve"> lze vystavit nejvýše </w:t>
      </w:r>
      <w:r w:rsidR="005447B6">
        <w:rPr>
          <w:rFonts w:cs="Calibri"/>
          <w:b/>
          <w:szCs w:val="22"/>
        </w:rPr>
        <w:t>čtyři</w:t>
      </w:r>
      <w:r w:rsidR="005447B6" w:rsidRPr="008A11D8">
        <w:rPr>
          <w:rFonts w:cs="Calibri"/>
          <w:b/>
          <w:szCs w:val="22"/>
        </w:rPr>
        <w:t xml:space="preserve"> </w:t>
      </w:r>
      <w:r w:rsidRPr="008A11D8">
        <w:rPr>
          <w:rFonts w:cs="Calibri"/>
          <w:b/>
          <w:szCs w:val="22"/>
        </w:rPr>
        <w:t>(</w:t>
      </w:r>
      <w:r w:rsidR="005447B6">
        <w:rPr>
          <w:rFonts w:cs="Calibri"/>
          <w:b/>
          <w:szCs w:val="22"/>
        </w:rPr>
        <w:t>4</w:t>
      </w:r>
      <w:r w:rsidRPr="008A11D8">
        <w:rPr>
          <w:rFonts w:cs="Calibri"/>
          <w:b/>
          <w:szCs w:val="22"/>
        </w:rPr>
        <w:t>) faktur</w:t>
      </w:r>
      <w:r w:rsidR="005447B6">
        <w:rPr>
          <w:rFonts w:cs="Calibri"/>
          <w:b/>
          <w:szCs w:val="22"/>
        </w:rPr>
        <w:t>y</w:t>
      </w:r>
      <w:r w:rsidRPr="008A11D8">
        <w:rPr>
          <w:rFonts w:cs="Calibri"/>
          <w:szCs w:val="22"/>
        </w:rPr>
        <w:t xml:space="preserve">, a to následovně: </w:t>
      </w:r>
    </w:p>
    <w:p w14:paraId="3B89D09B" w14:textId="1D5F59E0" w:rsidR="000A6B7A" w:rsidRPr="008A11D8" w:rsidRDefault="000A6B7A" w:rsidP="00C22BB9">
      <w:pPr>
        <w:numPr>
          <w:ilvl w:val="0"/>
          <w:numId w:val="38"/>
        </w:numPr>
        <w:jc w:val="both"/>
        <w:rPr>
          <w:rFonts w:cs="Calibri"/>
          <w:szCs w:val="22"/>
        </w:rPr>
      </w:pPr>
      <w:r w:rsidRPr="008A11D8">
        <w:rPr>
          <w:rFonts w:cs="Calibri"/>
          <w:szCs w:val="22"/>
        </w:rPr>
        <w:t xml:space="preserve">První fakturu za část provedeného díla je možné vystavit po ukončení činností </w:t>
      </w:r>
      <w:proofErr w:type="spellStart"/>
      <w:r w:rsidRPr="008A11D8">
        <w:rPr>
          <w:rFonts w:cs="Calibri"/>
          <w:szCs w:val="22"/>
        </w:rPr>
        <w:t>ozn</w:t>
      </w:r>
      <w:proofErr w:type="spellEnd"/>
      <w:r w:rsidRPr="008A11D8">
        <w:rPr>
          <w:rFonts w:cs="Calibri"/>
          <w:szCs w:val="22"/>
        </w:rPr>
        <w:t xml:space="preserve">. </w:t>
      </w:r>
      <w:r w:rsidR="008E67E8">
        <w:rPr>
          <w:rFonts w:cs="Calibri"/>
          <w:szCs w:val="22"/>
        </w:rPr>
        <w:t>2</w:t>
      </w:r>
      <w:r w:rsidR="008E67E8" w:rsidRPr="008A11D8">
        <w:rPr>
          <w:rFonts w:cs="Calibri"/>
          <w:szCs w:val="22"/>
        </w:rPr>
        <w:t xml:space="preserve"> </w:t>
      </w:r>
      <w:r w:rsidR="00C22BB9" w:rsidRPr="00C22BB9">
        <w:rPr>
          <w:rFonts w:cs="Calibri"/>
          <w:szCs w:val="22"/>
        </w:rPr>
        <w:t>a po vydání kladného rozhodnu</w:t>
      </w:r>
      <w:r w:rsidR="00C22BB9">
        <w:rPr>
          <w:rFonts w:cs="Calibri"/>
          <w:szCs w:val="22"/>
        </w:rPr>
        <w:t>tí příslušného stavebního úřadu</w:t>
      </w:r>
      <w:r w:rsidRPr="008A11D8">
        <w:rPr>
          <w:rFonts w:cs="Calibri"/>
          <w:szCs w:val="22"/>
        </w:rPr>
        <w:t xml:space="preserve">. </w:t>
      </w:r>
    </w:p>
    <w:p w14:paraId="324FD3F6" w14:textId="54F9C822" w:rsidR="008E67E8" w:rsidRPr="001F0FD0" w:rsidRDefault="008E67E8" w:rsidP="001F0FD0">
      <w:pPr>
        <w:numPr>
          <w:ilvl w:val="0"/>
          <w:numId w:val="38"/>
        </w:numPr>
        <w:jc w:val="both"/>
        <w:rPr>
          <w:rFonts w:cs="Calibri"/>
          <w:szCs w:val="22"/>
        </w:rPr>
      </w:pPr>
      <w:r w:rsidRPr="001F0FD0">
        <w:rPr>
          <w:rFonts w:cs="Calibri"/>
          <w:szCs w:val="22"/>
        </w:rPr>
        <w:t>Po dokončení činností uvedených ve fázi</w:t>
      </w:r>
      <w:r w:rsidR="001F0FD0">
        <w:rPr>
          <w:rFonts w:cs="Calibri"/>
          <w:szCs w:val="22"/>
        </w:rPr>
        <w:t xml:space="preserve"> </w:t>
      </w:r>
      <w:proofErr w:type="spellStart"/>
      <w:r w:rsidR="001F0FD0">
        <w:rPr>
          <w:rFonts w:cs="Calibri"/>
          <w:szCs w:val="22"/>
        </w:rPr>
        <w:t>ozn</w:t>
      </w:r>
      <w:proofErr w:type="spellEnd"/>
      <w:r w:rsidR="001F0FD0">
        <w:rPr>
          <w:rFonts w:cs="Calibri"/>
          <w:szCs w:val="22"/>
        </w:rPr>
        <w:t>.</w:t>
      </w:r>
      <w:r w:rsidRPr="001F0FD0">
        <w:rPr>
          <w:rFonts w:cs="Calibri"/>
          <w:szCs w:val="22"/>
        </w:rPr>
        <w:t xml:space="preserve"> 1</w:t>
      </w:r>
      <w:r>
        <w:rPr>
          <w:rFonts w:cs="Calibri"/>
          <w:szCs w:val="22"/>
        </w:rPr>
        <w:t>, které se prolínají více fázemi,</w:t>
      </w:r>
      <w:r w:rsidRPr="001F0FD0">
        <w:rPr>
          <w:rFonts w:cs="Calibri"/>
          <w:szCs w:val="22"/>
        </w:rPr>
        <w:t xml:space="preserve"> lze vystavit </w:t>
      </w:r>
      <w:r w:rsidR="005447B6">
        <w:rPr>
          <w:rFonts w:cs="Calibri"/>
          <w:szCs w:val="22"/>
        </w:rPr>
        <w:t xml:space="preserve">druhou </w:t>
      </w:r>
      <w:r w:rsidRPr="001F0FD0">
        <w:rPr>
          <w:rFonts w:cs="Calibri"/>
          <w:szCs w:val="22"/>
        </w:rPr>
        <w:t>fakturu</w:t>
      </w:r>
      <w:r>
        <w:rPr>
          <w:rFonts w:cs="Calibri"/>
          <w:szCs w:val="22"/>
        </w:rPr>
        <w:t>.</w:t>
      </w:r>
    </w:p>
    <w:p w14:paraId="3C18A536" w14:textId="4B1EC4D9" w:rsidR="000A6B7A" w:rsidRPr="008A11D8" w:rsidRDefault="005447B6" w:rsidP="000A6B7A">
      <w:pPr>
        <w:numPr>
          <w:ilvl w:val="0"/>
          <w:numId w:val="38"/>
        </w:numPr>
        <w:jc w:val="both"/>
        <w:rPr>
          <w:rFonts w:cs="Calibri"/>
          <w:szCs w:val="22"/>
        </w:rPr>
      </w:pPr>
      <w:r>
        <w:rPr>
          <w:rFonts w:cs="Calibri"/>
          <w:szCs w:val="22"/>
        </w:rPr>
        <w:t>Třetí</w:t>
      </w:r>
      <w:r w:rsidRPr="008A11D8">
        <w:rPr>
          <w:rFonts w:cs="Calibri"/>
          <w:szCs w:val="22"/>
        </w:rPr>
        <w:t xml:space="preserve"> </w:t>
      </w:r>
      <w:r w:rsidR="000A6B7A" w:rsidRPr="008A11D8">
        <w:rPr>
          <w:rFonts w:cs="Calibri"/>
          <w:szCs w:val="22"/>
        </w:rPr>
        <w:t xml:space="preserve">fakturu lze vystavit po dokončení činností </w:t>
      </w:r>
      <w:proofErr w:type="spellStart"/>
      <w:r w:rsidR="000A6B7A" w:rsidRPr="008A11D8">
        <w:rPr>
          <w:rFonts w:cs="Calibri"/>
          <w:szCs w:val="22"/>
        </w:rPr>
        <w:t>ozn</w:t>
      </w:r>
      <w:proofErr w:type="spellEnd"/>
      <w:r w:rsidR="000A6B7A" w:rsidRPr="008A11D8">
        <w:rPr>
          <w:rFonts w:cs="Calibri"/>
          <w:szCs w:val="22"/>
        </w:rPr>
        <w:t>.</w:t>
      </w:r>
      <w:r w:rsidR="0004226C">
        <w:rPr>
          <w:rFonts w:cs="Calibri"/>
          <w:szCs w:val="22"/>
        </w:rPr>
        <w:t xml:space="preserve"> </w:t>
      </w:r>
      <w:r>
        <w:rPr>
          <w:rFonts w:cs="Calibri"/>
          <w:szCs w:val="22"/>
        </w:rPr>
        <w:t>3</w:t>
      </w:r>
      <w:r w:rsidRPr="008A11D8">
        <w:rPr>
          <w:rFonts w:cs="Calibri"/>
          <w:szCs w:val="22"/>
        </w:rPr>
        <w:t xml:space="preserve"> </w:t>
      </w:r>
      <w:r w:rsidR="000A6B7A" w:rsidRPr="008A11D8">
        <w:rPr>
          <w:rFonts w:cs="Calibri"/>
          <w:szCs w:val="22"/>
        </w:rPr>
        <w:t>- po řádném dokončení a</w:t>
      </w:r>
      <w:r>
        <w:rPr>
          <w:rFonts w:cs="Calibri"/>
          <w:szCs w:val="22"/>
        </w:rPr>
        <w:t> </w:t>
      </w:r>
      <w:r w:rsidR="000A6B7A" w:rsidRPr="008A11D8">
        <w:rPr>
          <w:rFonts w:cs="Calibri"/>
          <w:szCs w:val="22"/>
        </w:rPr>
        <w:t>předání díla spočívajícího ve vypracování kompletní projektové dokumentace</w:t>
      </w:r>
      <w:r w:rsidR="000A6B7A">
        <w:rPr>
          <w:rFonts w:cs="Calibri"/>
          <w:szCs w:val="22"/>
        </w:rPr>
        <w:t xml:space="preserve"> pro výběr dodavatele a</w:t>
      </w:r>
      <w:r w:rsidR="0060120F">
        <w:rPr>
          <w:rFonts w:cs="Calibri"/>
          <w:szCs w:val="22"/>
        </w:rPr>
        <w:t> </w:t>
      </w:r>
      <w:r w:rsidR="000A6B7A">
        <w:rPr>
          <w:rFonts w:cs="Calibri"/>
          <w:szCs w:val="22"/>
        </w:rPr>
        <w:t>provedení stavby</w:t>
      </w:r>
      <w:r w:rsidR="001F0FD0">
        <w:rPr>
          <w:rFonts w:cs="Calibri"/>
          <w:szCs w:val="22"/>
        </w:rPr>
        <w:t xml:space="preserve"> a po případném odstranění vad a nedodělků</w:t>
      </w:r>
      <w:r w:rsidR="000A6B7A" w:rsidRPr="008A11D8">
        <w:rPr>
          <w:rFonts w:cs="Calibri"/>
          <w:szCs w:val="22"/>
        </w:rPr>
        <w:t>.</w:t>
      </w:r>
    </w:p>
    <w:p w14:paraId="1886D3D9" w14:textId="2ABF1F53" w:rsidR="000A6B7A" w:rsidRPr="008A11D8" w:rsidRDefault="005447B6" w:rsidP="000A6B7A">
      <w:pPr>
        <w:numPr>
          <w:ilvl w:val="0"/>
          <w:numId w:val="38"/>
        </w:numPr>
        <w:jc w:val="both"/>
        <w:rPr>
          <w:rFonts w:cs="Calibri"/>
          <w:szCs w:val="22"/>
        </w:rPr>
      </w:pPr>
      <w:r>
        <w:rPr>
          <w:rFonts w:cs="Calibri"/>
          <w:szCs w:val="22"/>
        </w:rPr>
        <w:lastRenderedPageBreak/>
        <w:t>Čtvrtou</w:t>
      </w:r>
      <w:r w:rsidRPr="008A11D8">
        <w:rPr>
          <w:rFonts w:cs="Calibri"/>
          <w:szCs w:val="22"/>
        </w:rPr>
        <w:t xml:space="preserve"> </w:t>
      </w:r>
      <w:r w:rsidR="000A6B7A" w:rsidRPr="008A11D8">
        <w:rPr>
          <w:rFonts w:cs="Calibri"/>
          <w:szCs w:val="22"/>
        </w:rPr>
        <w:t>fakturu</w:t>
      </w:r>
      <w:r w:rsidR="001F0FD0">
        <w:rPr>
          <w:rFonts w:cs="Calibri"/>
          <w:szCs w:val="22"/>
        </w:rPr>
        <w:t xml:space="preserve"> k provedení projektové dokumentace (bez činnosti AD)</w:t>
      </w:r>
      <w:r w:rsidR="000A6B7A" w:rsidRPr="008A11D8">
        <w:rPr>
          <w:rFonts w:cs="Calibri"/>
          <w:szCs w:val="22"/>
        </w:rPr>
        <w:t xml:space="preserve"> lze vystavit po </w:t>
      </w:r>
      <w:r w:rsidR="00037839" w:rsidRPr="008A11D8">
        <w:rPr>
          <w:rFonts w:cs="Calibri"/>
          <w:szCs w:val="22"/>
        </w:rPr>
        <w:t xml:space="preserve">poskytnutí </w:t>
      </w:r>
      <w:r w:rsidR="00037839">
        <w:rPr>
          <w:rFonts w:cs="Calibri"/>
          <w:szCs w:val="22"/>
        </w:rPr>
        <w:t xml:space="preserve">součinnosti a ukončení </w:t>
      </w:r>
      <w:r w:rsidR="000A6B7A" w:rsidRPr="008A11D8">
        <w:rPr>
          <w:rFonts w:cs="Calibri"/>
          <w:szCs w:val="22"/>
        </w:rPr>
        <w:t xml:space="preserve">spolupráce při výběru dodavatele stavby </w:t>
      </w:r>
      <w:proofErr w:type="spellStart"/>
      <w:r w:rsidR="000A6B7A" w:rsidRPr="008A11D8">
        <w:rPr>
          <w:rFonts w:cs="Calibri"/>
          <w:szCs w:val="22"/>
        </w:rPr>
        <w:t>ozn</w:t>
      </w:r>
      <w:proofErr w:type="spellEnd"/>
      <w:r w:rsidR="000A6B7A" w:rsidRPr="008A11D8">
        <w:rPr>
          <w:rFonts w:cs="Calibri"/>
          <w:szCs w:val="22"/>
        </w:rPr>
        <w:t xml:space="preserve">. </w:t>
      </w:r>
      <w:r>
        <w:rPr>
          <w:rFonts w:cs="Calibri"/>
          <w:szCs w:val="22"/>
        </w:rPr>
        <w:t>4</w:t>
      </w:r>
      <w:r w:rsidR="000A6B7A" w:rsidRPr="008A11D8">
        <w:rPr>
          <w:rFonts w:cs="Calibri"/>
          <w:szCs w:val="22"/>
        </w:rPr>
        <w:t xml:space="preserve">. </w:t>
      </w:r>
    </w:p>
    <w:p w14:paraId="3B7C204F" w14:textId="758A4E6E" w:rsidR="000A6B7A" w:rsidRDefault="000A6B7A" w:rsidP="000A6B7A">
      <w:pPr>
        <w:ind w:left="567"/>
        <w:jc w:val="both"/>
        <w:rPr>
          <w:rFonts w:asciiTheme="minorHAnsi" w:hAnsiTheme="minorHAnsi" w:cstheme="minorHAnsi"/>
          <w:szCs w:val="22"/>
        </w:rPr>
      </w:pPr>
      <w:r w:rsidRPr="000A6B7A">
        <w:rPr>
          <w:rFonts w:asciiTheme="minorHAnsi" w:hAnsiTheme="minorHAnsi" w:cstheme="minorHAnsi"/>
          <w:szCs w:val="22"/>
        </w:rPr>
        <w:t>Podmínkou vystavení a proplacení jednotlivých faktur v průběhu zpracování projektové dokumentace je vždy poskytnutí výhradní a neomezené licence k autorskému dílu nebo jeho části vč. výstupů v</w:t>
      </w:r>
      <w:r w:rsidR="0060120F">
        <w:rPr>
          <w:rFonts w:asciiTheme="minorHAnsi" w:hAnsiTheme="minorHAnsi" w:cstheme="minorHAnsi"/>
          <w:szCs w:val="22"/>
        </w:rPr>
        <w:t> </w:t>
      </w:r>
      <w:r w:rsidRPr="000A6B7A">
        <w:rPr>
          <w:rFonts w:asciiTheme="minorHAnsi" w:hAnsiTheme="minorHAnsi" w:cstheme="minorHAnsi"/>
          <w:szCs w:val="22"/>
        </w:rPr>
        <w:t>požadovaných formátech</w:t>
      </w:r>
      <w:r w:rsidR="0016340C">
        <w:rPr>
          <w:rFonts w:asciiTheme="minorHAnsi" w:hAnsiTheme="minorHAnsi" w:cstheme="minorHAnsi"/>
          <w:szCs w:val="22"/>
        </w:rPr>
        <w:t xml:space="preserve"> a podpis předávacího protokolu od Objednatele</w:t>
      </w:r>
      <w:r w:rsidRPr="000A6B7A">
        <w:rPr>
          <w:rFonts w:asciiTheme="minorHAnsi" w:hAnsiTheme="minorHAnsi" w:cstheme="minorHAnsi"/>
          <w:szCs w:val="22"/>
        </w:rPr>
        <w:t xml:space="preserve">.  </w:t>
      </w:r>
    </w:p>
    <w:p w14:paraId="0BE2EAEE" w14:textId="4CE72DCC" w:rsidR="000A6B7A" w:rsidRPr="000A6B7A" w:rsidRDefault="000A6B7A" w:rsidP="000A6B7A">
      <w:pPr>
        <w:ind w:left="567"/>
        <w:jc w:val="both"/>
        <w:rPr>
          <w:rFonts w:asciiTheme="minorHAnsi" w:hAnsiTheme="minorHAnsi" w:cstheme="minorHAnsi"/>
          <w:szCs w:val="22"/>
        </w:rPr>
      </w:pPr>
      <w:r w:rsidRPr="000A6B7A">
        <w:rPr>
          <w:rFonts w:asciiTheme="minorHAnsi" w:hAnsiTheme="minorHAnsi" w:cstheme="minorHAnsi"/>
          <w:szCs w:val="22"/>
        </w:rPr>
        <w:t>Zhotovitel vystaví daňový doklad (fakturu) do 10. dne měsíce následujícího po měsíci, v němž byla fakturovaná činnost ukončena. Každá faktura musí být označena názvem zakázky</w:t>
      </w:r>
      <w:r w:rsidR="00E1322F" w:rsidRPr="00E1322F">
        <w:t xml:space="preserve"> </w:t>
      </w:r>
      <w:r w:rsidR="00E1322F" w:rsidRPr="00E1322F">
        <w:rPr>
          <w:rFonts w:asciiTheme="minorHAnsi" w:hAnsiTheme="minorHAnsi" w:cstheme="minorHAnsi"/>
          <w:szCs w:val="22"/>
        </w:rPr>
        <w:t>a číslem projektu, pokud bude Objednatel čerpat spolufinancování z některého z dotačních programů</w:t>
      </w:r>
      <w:r w:rsidR="00C940FA">
        <w:rPr>
          <w:rFonts w:asciiTheme="minorHAnsi" w:hAnsiTheme="minorHAnsi" w:cstheme="minorHAnsi"/>
          <w:szCs w:val="22"/>
        </w:rPr>
        <w:t xml:space="preserve">. </w:t>
      </w:r>
      <w:r w:rsidRPr="000A6B7A">
        <w:rPr>
          <w:rFonts w:asciiTheme="minorHAnsi" w:hAnsiTheme="minorHAnsi" w:cstheme="minorHAnsi"/>
          <w:szCs w:val="22"/>
        </w:rPr>
        <w:t>Potřebné informace je povinen Objednatel Zhotoviteli sdělit s dostatečným předstihem.</w:t>
      </w:r>
    </w:p>
    <w:p w14:paraId="4524DC71" w14:textId="01218787" w:rsidR="00FA696B" w:rsidRPr="00EC40AD" w:rsidRDefault="00FA696B"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Cena za výkon autorského dozoru dle čl</w:t>
      </w:r>
      <w:r w:rsidR="000C1FEF">
        <w:rPr>
          <w:rFonts w:asciiTheme="minorHAnsi" w:hAnsiTheme="minorHAnsi" w:cstheme="minorHAnsi"/>
          <w:szCs w:val="22"/>
        </w:rPr>
        <w:t>.</w:t>
      </w:r>
      <w:r w:rsidRPr="00EC40AD">
        <w:rPr>
          <w:rFonts w:asciiTheme="minorHAnsi" w:hAnsiTheme="minorHAnsi" w:cstheme="minorHAnsi"/>
          <w:szCs w:val="22"/>
        </w:rPr>
        <w:t xml:space="preserve"> 4.1 </w:t>
      </w:r>
      <w:proofErr w:type="gramStart"/>
      <w:r w:rsidRPr="00EC40AD">
        <w:rPr>
          <w:rFonts w:asciiTheme="minorHAnsi" w:hAnsiTheme="minorHAnsi" w:cstheme="minorHAnsi"/>
          <w:szCs w:val="22"/>
        </w:rPr>
        <w:t xml:space="preserve">písm. </w:t>
      </w:r>
      <w:r w:rsidR="002579EB">
        <w:rPr>
          <w:rFonts w:asciiTheme="minorHAnsi" w:hAnsiTheme="minorHAnsi" w:cstheme="minorHAnsi"/>
          <w:szCs w:val="22"/>
        </w:rPr>
        <w:t>B</w:t>
      </w:r>
      <w:r w:rsidRPr="00EC40AD">
        <w:rPr>
          <w:rFonts w:asciiTheme="minorHAnsi" w:hAnsiTheme="minorHAnsi" w:cstheme="minorHAnsi"/>
          <w:szCs w:val="22"/>
        </w:rPr>
        <w:t xml:space="preserve">) </w:t>
      </w:r>
      <w:r w:rsidR="00D1747A">
        <w:rPr>
          <w:rFonts w:asciiTheme="minorHAnsi" w:hAnsiTheme="minorHAnsi" w:cstheme="minorHAnsi"/>
          <w:szCs w:val="22"/>
        </w:rPr>
        <w:t>(</w:t>
      </w:r>
      <w:r w:rsidR="005447B6">
        <w:rPr>
          <w:rFonts w:asciiTheme="minorHAnsi" w:hAnsiTheme="minorHAnsi" w:cstheme="minorHAnsi"/>
          <w:szCs w:val="22"/>
        </w:rPr>
        <w:t>5</w:t>
      </w:r>
      <w:r w:rsidR="00D1747A">
        <w:rPr>
          <w:rFonts w:asciiTheme="minorHAnsi" w:hAnsiTheme="minorHAnsi" w:cstheme="minorHAnsi"/>
          <w:szCs w:val="22"/>
        </w:rPr>
        <w:t>. fáze</w:t>
      </w:r>
      <w:proofErr w:type="gramEnd"/>
      <w:r w:rsidR="00D1747A">
        <w:rPr>
          <w:rFonts w:asciiTheme="minorHAnsi" w:hAnsiTheme="minorHAnsi" w:cstheme="minorHAnsi"/>
          <w:szCs w:val="22"/>
        </w:rPr>
        <w:t xml:space="preserve">) </w:t>
      </w:r>
      <w:r w:rsidRPr="00EC40AD">
        <w:rPr>
          <w:rFonts w:asciiTheme="minorHAnsi" w:hAnsiTheme="minorHAnsi" w:cstheme="minorHAnsi"/>
          <w:szCs w:val="22"/>
        </w:rPr>
        <w:t>bude Zhotoviteli hrazena na základě měsíční fakturace za skutečně odpracované hodiny. Přílohou faktury bude výkaz hodin. Zhotovitel vystaví daňový doklad (fakturu) do 10. dne měsíce následujícího po měsíci, v němž byla činnost autorského dozoru ukončena.</w:t>
      </w:r>
    </w:p>
    <w:p w14:paraId="139B819E" w14:textId="30D779EE" w:rsidR="00FA696B" w:rsidRPr="00EC40AD" w:rsidRDefault="00FA696B"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Jsou-li splněny veškeré podmínky této smlouvy a příslušných právních předpisů pro vystavení příslušné faktury, činí její splatnost třicet (30) kalendářních dnů ode dne jejího doručení Objednateli. Nedílnou přílohou faktury</w:t>
      </w:r>
      <w:r w:rsidR="000876CD">
        <w:rPr>
          <w:rFonts w:asciiTheme="minorHAnsi" w:hAnsiTheme="minorHAnsi" w:cstheme="minorHAnsi"/>
          <w:szCs w:val="22"/>
        </w:rPr>
        <w:t xml:space="preserve">, která bude vystavena </w:t>
      </w:r>
      <w:r w:rsidR="000876CD" w:rsidRPr="008A11D8">
        <w:rPr>
          <w:rFonts w:cs="Calibri"/>
          <w:szCs w:val="22"/>
        </w:rPr>
        <w:t>po řádném dokončení a předání díla spočívajícího ve vypracování kompletní projektové dokumentace</w:t>
      </w:r>
      <w:r w:rsidR="000876CD">
        <w:rPr>
          <w:rFonts w:cs="Calibri"/>
          <w:szCs w:val="22"/>
        </w:rPr>
        <w:t xml:space="preserve"> pro výběr dodavatele a provedení stavby,</w:t>
      </w:r>
      <w:r w:rsidRPr="00EC40AD">
        <w:rPr>
          <w:rFonts w:asciiTheme="minorHAnsi" w:hAnsiTheme="minorHAnsi" w:cstheme="minorHAnsi"/>
          <w:szCs w:val="22"/>
        </w:rPr>
        <w:t xml:space="preserve"> je Objednatelem podepsaný předávací protokol, popř. potvrzení o odstranění všech vad a nedodělků zjištěných při předání díla.</w:t>
      </w:r>
    </w:p>
    <w:p w14:paraId="4BAA3168" w14:textId="77777777" w:rsidR="00143C28" w:rsidRPr="00EC40AD"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 xml:space="preserve">Faktura musí obsahovat náležitosti daňového dokladu dle zákona č. 235/2004 Sb., o dani z přidané hodnoty, ve znění pozdějších předpisů. </w:t>
      </w:r>
    </w:p>
    <w:p w14:paraId="5B363D98" w14:textId="604CAF5C" w:rsidR="00143C28" w:rsidRPr="00EC40AD"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 xml:space="preserve">V případě, že je Zhotovitel plátcem DPH, zavazuje se, že na jím vydaných daňových dokladech bude uvádět pouze čísla bankovních účtů, která jsou správcem daně zveřejněna způsobem umožňujícím dálkový přístup (§ 98 písm. d) zákona o dani z přidané hodnoty).  V případě, že daňový doklad bude obsahovat jiný než takto zveřejněný účet, bude takovýto daňový doklad považován za neúplný a Objednatel vyzve Zhotovitele k jeho doplnění. V tomto případě se pak uplatní </w:t>
      </w:r>
      <w:r w:rsidR="00055DBF">
        <w:rPr>
          <w:rFonts w:asciiTheme="minorHAnsi" w:hAnsiTheme="minorHAnsi" w:cstheme="minorHAnsi"/>
          <w:szCs w:val="22"/>
        </w:rPr>
        <w:t>čl</w:t>
      </w:r>
      <w:r w:rsidRPr="00EC40AD">
        <w:rPr>
          <w:rFonts w:asciiTheme="minorHAnsi" w:hAnsiTheme="minorHAnsi" w:cstheme="minorHAnsi"/>
          <w:szCs w:val="22"/>
        </w:rPr>
        <w:t xml:space="preserve">. 4.11 </w:t>
      </w:r>
      <w:r w:rsidR="00055DBF">
        <w:rPr>
          <w:rFonts w:asciiTheme="minorHAnsi" w:hAnsiTheme="minorHAnsi" w:cstheme="minorHAnsi"/>
          <w:szCs w:val="22"/>
        </w:rPr>
        <w:t>Smlouvy</w:t>
      </w:r>
      <w:r w:rsidRPr="00EC40AD">
        <w:rPr>
          <w:rFonts w:asciiTheme="minorHAnsi" w:hAnsiTheme="minorHAnsi" w:cstheme="minorHAnsi"/>
          <w:szCs w:val="22"/>
        </w:rPr>
        <w:t>.</w:t>
      </w:r>
    </w:p>
    <w:p w14:paraId="4AE5CFC1" w14:textId="77777777" w:rsidR="00143C28"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V případě, že faktura vystavená Zhotovitelem nebude mít předepsané náležitosti stanovené pro daňový doklad, nebo budou obsahovat údaje v  rozporu s  touto smlouvou, nebude Objednatelem proplacena a Objednatel je vrátí zpět Zhotoviteli k doplnění či opravě. Doba splatnosti opravené, resp. doplněné faktury je stejná jako původní dohodnutá lhůta a její běh počíná dnem vystavení opravených nebo doplněných faktur, není však kratší než třicet (30) dnů od doručení opravené faktury obsahujících veškeré náležitosti stanovené zákonem či touto smlouvou Objednateli.</w:t>
      </w:r>
    </w:p>
    <w:p w14:paraId="6D5FE94A" w14:textId="77777777" w:rsidR="00143C28" w:rsidRDefault="00143C28" w:rsidP="00B95335">
      <w:pPr>
        <w:numPr>
          <w:ilvl w:val="0"/>
          <w:numId w:val="3"/>
        </w:numPr>
        <w:ind w:left="567" w:hanging="567"/>
        <w:jc w:val="both"/>
        <w:rPr>
          <w:rFonts w:asciiTheme="minorHAnsi" w:hAnsiTheme="minorHAnsi" w:cstheme="minorHAnsi"/>
          <w:szCs w:val="22"/>
        </w:rPr>
      </w:pPr>
      <w:r w:rsidRPr="00EC40AD">
        <w:rPr>
          <w:rFonts w:asciiTheme="minorHAnsi" w:hAnsiTheme="minorHAnsi" w:cstheme="minorHAnsi"/>
          <w:szCs w:val="22"/>
        </w:rPr>
        <w:t xml:space="preserve">V případě, že kdykoli před okamžikem uskutečnění platby ze strany Objednatele na základě této smlouvy bude o Zhotoviteli správcem daně z přidané hodnoty zveřejněna způsobem umožňujícím dálkový přístup skutečnost, že Zhotovitel je nespolehlivým plátcem (§ 106a zákona o dani z přidané hodnoty), má Objednatel právo od okamžiku zveřejnění ponížit všechny platby Zhotoviteli uskutečňované na základě této smlouvy o příslušnou částku DPH. Smluvní strany si sjednávají, že takto Zhotoviteli nevyplacené částky DPH odvede správci daně sám Objednatel v souladu s ustanovením § 109a zákona o dani z přidané hodnoty. Veškeré platby Objednatele ve prospěch správce daně se dle dohody stran považují za splnění závazku Objednatele vůči Zhotoviteli. </w:t>
      </w:r>
    </w:p>
    <w:p w14:paraId="317BC2B4" w14:textId="28127482" w:rsidR="00575A57" w:rsidRPr="00575A57" w:rsidRDefault="00575A57" w:rsidP="00575A57">
      <w:pPr>
        <w:pStyle w:val="Odstavecseseznamem"/>
        <w:numPr>
          <w:ilvl w:val="0"/>
          <w:numId w:val="3"/>
        </w:numPr>
        <w:ind w:left="567" w:hanging="567"/>
        <w:jc w:val="both"/>
        <w:rPr>
          <w:rFonts w:asciiTheme="minorHAnsi" w:hAnsiTheme="minorHAnsi" w:cstheme="minorHAnsi"/>
          <w:szCs w:val="22"/>
        </w:rPr>
      </w:pPr>
      <w:r w:rsidRPr="00575A57">
        <w:rPr>
          <w:rFonts w:asciiTheme="minorHAnsi" w:hAnsiTheme="minorHAnsi" w:cstheme="minorHAnsi"/>
          <w:szCs w:val="22"/>
        </w:rPr>
        <w:t xml:space="preserve">Do 30 dnů od obdržení platby za příslušnou část díla v souladu s čl. </w:t>
      </w:r>
      <w:r w:rsidR="000876CD">
        <w:rPr>
          <w:rFonts w:asciiTheme="minorHAnsi" w:hAnsiTheme="minorHAnsi" w:cstheme="minorHAnsi"/>
          <w:szCs w:val="22"/>
        </w:rPr>
        <w:t>4</w:t>
      </w:r>
      <w:r w:rsidRPr="00575A57">
        <w:rPr>
          <w:rFonts w:asciiTheme="minorHAnsi" w:hAnsiTheme="minorHAnsi" w:cstheme="minorHAnsi"/>
          <w:szCs w:val="22"/>
        </w:rPr>
        <w:t>.1 A) event. B) od Objednatele Zhotovitel předloží Objednateli kopii dokladu, kterým prokáže, že uhradil v době splatnosti příslušnou odměnu všem poddodavatelům, kteří se podíleli na fakturované části díla</w:t>
      </w:r>
      <w:r w:rsidR="00037839">
        <w:rPr>
          <w:rFonts w:asciiTheme="minorHAnsi" w:hAnsiTheme="minorHAnsi" w:cstheme="minorHAnsi"/>
          <w:szCs w:val="22"/>
        </w:rPr>
        <w:t xml:space="preserve"> a tuto část řádně ukončili a předali</w:t>
      </w:r>
      <w:r w:rsidRPr="00575A57">
        <w:rPr>
          <w:rFonts w:asciiTheme="minorHAnsi" w:hAnsiTheme="minorHAnsi" w:cstheme="minorHAnsi"/>
          <w:szCs w:val="22"/>
        </w:rPr>
        <w:t xml:space="preserve">. To neplatí, jestliže uvedené činnosti zhotovitel zajistil vlastními silami. </w:t>
      </w:r>
    </w:p>
    <w:p w14:paraId="33AC7D1A" w14:textId="77777777" w:rsidR="006648A2" w:rsidRPr="007D526A" w:rsidRDefault="006648A2" w:rsidP="00B95335">
      <w:pPr>
        <w:numPr>
          <w:ilvl w:val="0"/>
          <w:numId w:val="3"/>
        </w:numPr>
        <w:ind w:left="567" w:hanging="567"/>
        <w:jc w:val="both"/>
      </w:pPr>
      <w:r w:rsidRPr="00EC40AD">
        <w:t xml:space="preserve">Podmínky </w:t>
      </w:r>
      <w:r w:rsidRPr="007D526A">
        <w:t>přípustného zvýšení nebo snížení ceny za provedení díla:</w:t>
      </w:r>
    </w:p>
    <w:p w14:paraId="7B481061" w14:textId="77777777" w:rsidR="006648A2" w:rsidRPr="00EC40AD" w:rsidRDefault="006648A2" w:rsidP="00B95335">
      <w:pPr>
        <w:pStyle w:val="Odstavecseseznamem"/>
        <w:numPr>
          <w:ilvl w:val="1"/>
          <w:numId w:val="2"/>
        </w:numPr>
        <w:spacing w:after="0"/>
        <w:ind w:left="1134" w:hanging="425"/>
        <w:jc w:val="both"/>
      </w:pPr>
      <w:r w:rsidRPr="00EC40AD">
        <w:t>pokud objednatel požaduje práce, které nejsou předmětem díla, avšak s dílem neoddělitelně souvisí a jsou potřebné ke zdárnému dokončení díla,</w:t>
      </w:r>
    </w:p>
    <w:p w14:paraId="16A95373" w14:textId="77777777" w:rsidR="006648A2" w:rsidRPr="00EC40AD" w:rsidRDefault="006648A2" w:rsidP="00B95335">
      <w:pPr>
        <w:pStyle w:val="Odstavecseseznamem"/>
        <w:numPr>
          <w:ilvl w:val="1"/>
          <w:numId w:val="2"/>
        </w:numPr>
        <w:spacing w:after="0"/>
        <w:ind w:left="1134" w:hanging="425"/>
        <w:jc w:val="both"/>
      </w:pPr>
      <w:r w:rsidRPr="00EC40AD">
        <w:t>pokud objednatel požaduje vypustit některé práce předmětu díla,</w:t>
      </w:r>
    </w:p>
    <w:p w14:paraId="78F32024" w14:textId="77777777" w:rsidR="006648A2" w:rsidRPr="00EC40AD" w:rsidRDefault="006648A2" w:rsidP="00B95335">
      <w:pPr>
        <w:pStyle w:val="Odstavecseseznamem"/>
        <w:numPr>
          <w:ilvl w:val="1"/>
          <w:numId w:val="2"/>
        </w:numPr>
        <w:spacing w:after="0"/>
        <w:ind w:left="1134" w:hanging="425"/>
        <w:jc w:val="both"/>
      </w:pPr>
      <w:r w:rsidRPr="00EC40AD">
        <w:lastRenderedPageBreak/>
        <w:t>pokud se při realizaci zjistí skutečnosti, které nebyly v době uzavření Smlouvy známé, a zhotovitel je nezavinil ani nemohl předvídat a mají vliv na cenu díla,</w:t>
      </w:r>
    </w:p>
    <w:p w14:paraId="7FEC9C9F" w14:textId="77777777" w:rsidR="006648A2" w:rsidRPr="00EC40AD" w:rsidRDefault="006648A2" w:rsidP="00B95335">
      <w:pPr>
        <w:pStyle w:val="Odstavecseseznamem"/>
        <w:numPr>
          <w:ilvl w:val="1"/>
          <w:numId w:val="2"/>
        </w:numPr>
        <w:spacing w:after="0"/>
        <w:ind w:left="1134" w:hanging="425"/>
        <w:jc w:val="both"/>
      </w:pPr>
      <w:r w:rsidRPr="00EC40AD">
        <w:t>pokud v průběhu provádění díla dojde ke změnám sazeb daně z přidané hodnoty,</w:t>
      </w:r>
    </w:p>
    <w:p w14:paraId="1B2CEA78" w14:textId="7EF6A5A2" w:rsidR="00575A57" w:rsidRDefault="006648A2" w:rsidP="00575A57">
      <w:pPr>
        <w:pStyle w:val="Odstavecseseznamem"/>
        <w:numPr>
          <w:ilvl w:val="1"/>
          <w:numId w:val="2"/>
        </w:numPr>
        <w:ind w:left="1134" w:hanging="425"/>
        <w:jc w:val="both"/>
      </w:pPr>
      <w:r w:rsidRPr="00EC40AD">
        <w:t>pokud v průběhu provádění díla dojde ke změnám legislativních či technických předpisů a norem, které mají prokazatelný vliv na změnu ceny díla.</w:t>
      </w:r>
    </w:p>
    <w:p w14:paraId="37344EC3" w14:textId="3311C51F" w:rsidR="007D526A" w:rsidRDefault="007D526A" w:rsidP="007D526A">
      <w:pPr>
        <w:ind w:left="567"/>
        <w:jc w:val="both"/>
      </w:pPr>
      <w:r w:rsidRPr="007D526A">
        <w:t>Podmínky se řídí ustanoveními zák. 134/2016 Sb.</w:t>
      </w:r>
    </w:p>
    <w:p w14:paraId="236F5CAE" w14:textId="5555A063" w:rsidR="00502FD5" w:rsidRPr="00317A03" w:rsidRDefault="00C60DE9" w:rsidP="00B4072A">
      <w:pPr>
        <w:jc w:val="center"/>
      </w:pPr>
      <w:r w:rsidRPr="00317A03">
        <w:rPr>
          <w:b/>
        </w:rPr>
        <w:t xml:space="preserve">5. ZAHÁJENÍ, </w:t>
      </w:r>
      <w:r w:rsidR="00502FD5" w:rsidRPr="00317A03">
        <w:rPr>
          <w:b/>
        </w:rPr>
        <w:t>DOKONČENÍ A PŘEDÁNÍ DÍLA</w:t>
      </w:r>
    </w:p>
    <w:p w14:paraId="388724C8" w14:textId="77777777" w:rsidR="007D526A" w:rsidRPr="007D526A" w:rsidRDefault="007D526A" w:rsidP="00E17A09">
      <w:pPr>
        <w:pStyle w:val="Odstavecseseznamem"/>
        <w:numPr>
          <w:ilvl w:val="0"/>
          <w:numId w:val="8"/>
        </w:numPr>
        <w:ind w:left="567" w:hanging="567"/>
        <w:rPr>
          <w:b/>
          <w:u w:val="single"/>
        </w:rPr>
      </w:pPr>
      <w:r w:rsidRPr="007D526A">
        <w:rPr>
          <w:b/>
          <w:u w:val="single"/>
        </w:rPr>
        <w:t>Zahájení činnosti: ihned po nabytí účinnosti smlouvy o dílo</w:t>
      </w:r>
    </w:p>
    <w:p w14:paraId="1CCA2220" w14:textId="2CFF2C49" w:rsidR="00B3510C" w:rsidRPr="00E17A09" w:rsidRDefault="00B3510C" w:rsidP="007D526A">
      <w:pPr>
        <w:pStyle w:val="Odstavecseseznamem"/>
        <w:numPr>
          <w:ilvl w:val="0"/>
          <w:numId w:val="8"/>
        </w:numPr>
        <w:ind w:left="567" w:hanging="567"/>
        <w:jc w:val="both"/>
        <w:rPr>
          <w:b/>
          <w:u w:val="single"/>
        </w:rPr>
      </w:pPr>
      <w:r w:rsidRPr="00E17A09">
        <w:rPr>
          <w:b/>
          <w:u w:val="single"/>
        </w:rPr>
        <w:t>Dokončení díla</w:t>
      </w:r>
      <w:r w:rsidR="00C940FA">
        <w:rPr>
          <w:b/>
          <w:u w:val="single"/>
        </w:rPr>
        <w:t xml:space="preserve"> a jeho částí</w:t>
      </w:r>
      <w:r w:rsidRPr="00E17A09">
        <w:rPr>
          <w:b/>
          <w:u w:val="single"/>
        </w:rPr>
        <w:t xml:space="preserve"> spočívajícího </w:t>
      </w:r>
      <w:r w:rsidR="00C940FA">
        <w:rPr>
          <w:b/>
          <w:u w:val="single"/>
        </w:rPr>
        <w:t xml:space="preserve">v </w:t>
      </w:r>
      <w:r w:rsidR="00C940FA" w:rsidRPr="00E17A09">
        <w:rPr>
          <w:b/>
          <w:u w:val="single"/>
        </w:rPr>
        <w:t xml:space="preserve">předání </w:t>
      </w:r>
      <w:r w:rsidRPr="00E17A09">
        <w:rPr>
          <w:b/>
          <w:u w:val="single"/>
        </w:rPr>
        <w:t>projektových pracích vč. soupisu prací a výkazu výměr a</w:t>
      </w:r>
      <w:r w:rsidR="00B95335" w:rsidRPr="00E17A09">
        <w:rPr>
          <w:b/>
          <w:u w:val="single"/>
        </w:rPr>
        <w:t> </w:t>
      </w:r>
      <w:r w:rsidRPr="00E17A09">
        <w:rPr>
          <w:b/>
          <w:u w:val="single"/>
        </w:rPr>
        <w:t>souvisejících činnostech:</w:t>
      </w:r>
    </w:p>
    <w:p w14:paraId="118BE8EA" w14:textId="6FCCC2FA" w:rsidR="00B3510C" w:rsidRPr="00EC40AD" w:rsidRDefault="0044223A" w:rsidP="00B3510C">
      <w:pPr>
        <w:ind w:left="567" w:hanging="567"/>
        <w:jc w:val="both"/>
        <w:rPr>
          <w:b/>
          <w:u w:val="single"/>
        </w:rPr>
      </w:pPr>
      <w:r w:rsidRPr="00EC40AD">
        <w:t>5.</w:t>
      </w:r>
      <w:r w:rsidR="007D526A">
        <w:t>2</w:t>
      </w:r>
      <w:r w:rsidRPr="00EC40AD">
        <w:t>.1</w:t>
      </w:r>
      <w:r w:rsidRPr="00EC40AD">
        <w:tab/>
      </w:r>
      <w:r w:rsidR="00B3510C" w:rsidRPr="00EC40AD">
        <w:rPr>
          <w:b/>
          <w:u w:val="single"/>
        </w:rPr>
        <w:t>Předmět plnění bude zrealizován v následujících termínech:</w:t>
      </w:r>
    </w:p>
    <w:p w14:paraId="0360DF86" w14:textId="0DA27823" w:rsidR="00D066BB" w:rsidRDefault="00B3510C" w:rsidP="004E051F">
      <w:pPr>
        <w:ind w:left="567" w:hanging="567"/>
        <w:jc w:val="both"/>
        <w:rPr>
          <w:rFonts w:asciiTheme="minorHAnsi" w:hAnsiTheme="minorHAnsi" w:cstheme="minorHAnsi"/>
          <w:b/>
          <w:lang w:eastAsia="x-none"/>
        </w:rPr>
      </w:pPr>
      <w:r w:rsidRPr="00EC40AD">
        <w:rPr>
          <w:rFonts w:asciiTheme="minorHAnsi" w:hAnsiTheme="minorHAnsi" w:cstheme="minorHAnsi"/>
          <w:b/>
          <w:lang w:eastAsia="x-none"/>
        </w:rPr>
        <w:t>O splnění každého milníku je povinen Zhotovitel Objednatele písemně informovat.</w:t>
      </w:r>
    </w:p>
    <w:tbl>
      <w:tblPr>
        <w:tblW w:w="9488" w:type="dxa"/>
        <w:tblCellMar>
          <w:left w:w="0" w:type="dxa"/>
          <w:right w:w="0" w:type="dxa"/>
        </w:tblCellMar>
        <w:tblLook w:val="04A0" w:firstRow="1" w:lastRow="0" w:firstColumn="1" w:lastColumn="0" w:noHBand="0" w:noVBand="1"/>
      </w:tblPr>
      <w:tblGrid>
        <w:gridCol w:w="831"/>
        <w:gridCol w:w="5031"/>
        <w:gridCol w:w="3626"/>
      </w:tblGrid>
      <w:tr w:rsidR="00522768" w:rsidRPr="00522768" w14:paraId="4AD0F5E3" w14:textId="77777777" w:rsidTr="005447B6">
        <w:trPr>
          <w:trHeight w:val="434"/>
        </w:trPr>
        <w:tc>
          <w:tcPr>
            <w:tcW w:w="831" w:type="dxa"/>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vAlign w:val="center"/>
            <w:hideMark/>
          </w:tcPr>
          <w:p w14:paraId="2A618591" w14:textId="77777777" w:rsidR="006813BF" w:rsidRPr="00522768" w:rsidRDefault="006813BF">
            <w:pPr>
              <w:rPr>
                <w:rFonts w:cs="Calibri"/>
                <w:b/>
                <w:bCs/>
                <w:sz w:val="20"/>
                <w:szCs w:val="20"/>
                <w:lang w:eastAsia="en-US"/>
              </w:rPr>
            </w:pPr>
            <w:r w:rsidRPr="00522768">
              <w:rPr>
                <w:rFonts w:cs="Calibri"/>
                <w:b/>
                <w:bCs/>
                <w:sz w:val="20"/>
                <w:szCs w:val="20"/>
                <w:lang w:eastAsia="en-US"/>
              </w:rPr>
              <w:t>Číslo fáze</w:t>
            </w:r>
          </w:p>
        </w:tc>
        <w:tc>
          <w:tcPr>
            <w:tcW w:w="5031"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7A4DCD62" w14:textId="77777777" w:rsidR="006813BF" w:rsidRPr="00522768" w:rsidRDefault="006813BF" w:rsidP="00EF46C1">
            <w:pPr>
              <w:jc w:val="both"/>
              <w:rPr>
                <w:rFonts w:cs="Calibri"/>
                <w:b/>
                <w:bCs/>
                <w:sz w:val="20"/>
                <w:szCs w:val="20"/>
                <w:lang w:eastAsia="en-US"/>
              </w:rPr>
            </w:pPr>
            <w:r w:rsidRPr="00522768">
              <w:rPr>
                <w:rFonts w:cs="Calibri"/>
                <w:b/>
                <w:bCs/>
                <w:sz w:val="20"/>
                <w:szCs w:val="20"/>
                <w:lang w:eastAsia="en-US"/>
              </w:rPr>
              <w:t>Popis</w:t>
            </w:r>
          </w:p>
        </w:tc>
        <w:tc>
          <w:tcPr>
            <w:tcW w:w="3626"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5A74BDD9" w14:textId="77777777" w:rsidR="006813BF" w:rsidRPr="00522768" w:rsidRDefault="006813BF" w:rsidP="00EF46C1">
            <w:pPr>
              <w:jc w:val="both"/>
              <w:rPr>
                <w:rFonts w:cs="Calibri"/>
                <w:b/>
                <w:bCs/>
                <w:sz w:val="20"/>
                <w:szCs w:val="20"/>
                <w:lang w:eastAsia="en-US"/>
              </w:rPr>
            </w:pPr>
            <w:r w:rsidRPr="00522768">
              <w:rPr>
                <w:rFonts w:cs="Calibri"/>
                <w:b/>
                <w:bCs/>
                <w:sz w:val="20"/>
                <w:szCs w:val="20"/>
                <w:lang w:eastAsia="en-US"/>
              </w:rPr>
              <w:t xml:space="preserve">Termín zhotovení </w:t>
            </w:r>
            <w:r w:rsidR="00096455" w:rsidRPr="00522768">
              <w:rPr>
                <w:rFonts w:cs="Calibri"/>
                <w:b/>
                <w:bCs/>
                <w:sz w:val="20"/>
                <w:szCs w:val="20"/>
                <w:lang w:eastAsia="en-US"/>
              </w:rPr>
              <w:t>- milníky</w:t>
            </w:r>
          </w:p>
          <w:p w14:paraId="7C5B04B8" w14:textId="04FFD0BC" w:rsidR="00E157EA" w:rsidRPr="00522768" w:rsidRDefault="00B42A0B" w:rsidP="007E1948">
            <w:pPr>
              <w:jc w:val="both"/>
              <w:rPr>
                <w:rFonts w:cs="Calibri"/>
                <w:bCs/>
                <w:sz w:val="20"/>
                <w:szCs w:val="20"/>
                <w:lang w:eastAsia="en-US"/>
              </w:rPr>
            </w:pPr>
            <w:r w:rsidRPr="00522768">
              <w:rPr>
                <w:rFonts w:cs="Calibri"/>
                <w:bCs/>
                <w:sz w:val="20"/>
                <w:szCs w:val="20"/>
                <w:lang w:eastAsia="en-US"/>
              </w:rPr>
              <w:t>(Je-li uvedeno</w:t>
            </w:r>
            <w:r w:rsidR="00E157EA" w:rsidRPr="00522768">
              <w:rPr>
                <w:rFonts w:cs="Calibri"/>
                <w:bCs/>
                <w:sz w:val="20"/>
                <w:szCs w:val="20"/>
                <w:lang w:eastAsia="en-US"/>
              </w:rPr>
              <w:t xml:space="preserve"> </w:t>
            </w:r>
            <w:r w:rsidRPr="00522768">
              <w:rPr>
                <w:rFonts w:cs="Calibri"/>
                <w:bCs/>
                <w:sz w:val="20"/>
                <w:szCs w:val="20"/>
                <w:lang w:eastAsia="en-US"/>
              </w:rPr>
              <w:t>„</w:t>
            </w:r>
            <w:r w:rsidR="00E157EA" w:rsidRPr="00522768">
              <w:rPr>
                <w:rFonts w:cs="Calibri"/>
                <w:bCs/>
                <w:sz w:val="20"/>
                <w:szCs w:val="20"/>
                <w:lang w:eastAsia="en-US"/>
              </w:rPr>
              <w:t>x</w:t>
            </w:r>
            <w:r w:rsidRPr="00522768">
              <w:rPr>
                <w:rFonts w:cs="Calibri"/>
                <w:bCs/>
                <w:sz w:val="20"/>
                <w:szCs w:val="20"/>
                <w:lang w:eastAsia="en-US"/>
              </w:rPr>
              <w:t>“</w:t>
            </w:r>
            <w:r w:rsidR="00E157EA" w:rsidRPr="00522768">
              <w:rPr>
                <w:rFonts w:cs="Calibri"/>
                <w:bCs/>
                <w:sz w:val="20"/>
                <w:szCs w:val="20"/>
                <w:lang w:eastAsia="en-US"/>
              </w:rPr>
              <w:t xml:space="preserve"> dnů, </w:t>
            </w:r>
            <w:r w:rsidR="008D3449" w:rsidRPr="00522768">
              <w:rPr>
                <w:rFonts w:cs="Calibri"/>
                <w:bCs/>
                <w:sz w:val="20"/>
                <w:szCs w:val="20"/>
                <w:lang w:eastAsia="en-US"/>
              </w:rPr>
              <w:t>jedná se o</w:t>
            </w:r>
            <w:r w:rsidR="00E157EA" w:rsidRPr="00522768">
              <w:rPr>
                <w:rFonts w:cs="Calibri"/>
                <w:bCs/>
                <w:sz w:val="20"/>
                <w:szCs w:val="20"/>
                <w:lang w:eastAsia="en-US"/>
              </w:rPr>
              <w:t xml:space="preserve"> počet kalendářních dn</w:t>
            </w:r>
            <w:r w:rsidR="007E1948">
              <w:rPr>
                <w:rFonts w:cs="Calibri"/>
                <w:bCs/>
                <w:sz w:val="20"/>
                <w:szCs w:val="20"/>
                <w:lang w:eastAsia="en-US"/>
              </w:rPr>
              <w:t>ů</w:t>
            </w:r>
            <w:r w:rsidRPr="00522768">
              <w:rPr>
                <w:rFonts w:cs="Calibri"/>
                <w:bCs/>
                <w:sz w:val="20"/>
                <w:szCs w:val="20"/>
                <w:lang w:eastAsia="en-US"/>
              </w:rPr>
              <w:t>.)</w:t>
            </w:r>
          </w:p>
        </w:tc>
      </w:tr>
      <w:tr w:rsidR="00522768" w:rsidRPr="00522768" w14:paraId="785130F5" w14:textId="77777777" w:rsidTr="005447B6">
        <w:trPr>
          <w:trHeight w:val="985"/>
        </w:trPr>
        <w:tc>
          <w:tcPr>
            <w:tcW w:w="831"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D75E6CC" w14:textId="77777777" w:rsidR="006813BF" w:rsidRPr="00522768" w:rsidRDefault="006813BF" w:rsidP="00EA6F1A">
            <w:pPr>
              <w:spacing w:before="240"/>
              <w:jc w:val="center"/>
              <w:rPr>
                <w:rFonts w:cs="Calibri"/>
                <w:sz w:val="20"/>
                <w:szCs w:val="20"/>
                <w:lang w:eastAsia="en-US"/>
              </w:rPr>
            </w:pPr>
            <w:r w:rsidRPr="00522768">
              <w:rPr>
                <w:rFonts w:cs="Calibri"/>
                <w:sz w:val="20"/>
                <w:szCs w:val="20"/>
                <w:lang w:eastAsia="en-US"/>
              </w:rPr>
              <w:t>1</w:t>
            </w:r>
          </w:p>
        </w:tc>
        <w:tc>
          <w:tcPr>
            <w:tcW w:w="503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276BDFF" w14:textId="77777777" w:rsidR="0061762F" w:rsidRPr="0061762F" w:rsidRDefault="0061762F" w:rsidP="0061762F">
            <w:pPr>
              <w:jc w:val="both"/>
              <w:rPr>
                <w:rFonts w:cs="Calibri"/>
                <w:sz w:val="20"/>
                <w:szCs w:val="20"/>
                <w:lang w:eastAsia="en-US"/>
              </w:rPr>
            </w:pPr>
            <w:r w:rsidRPr="0061762F">
              <w:rPr>
                <w:rFonts w:cs="Calibri"/>
                <w:sz w:val="20"/>
                <w:szCs w:val="20"/>
                <w:lang w:eastAsia="en-US"/>
              </w:rPr>
              <w:t xml:space="preserve">Příprava zakázky, zajištění všech potřebných průzkumů, vč. ověření stavu </w:t>
            </w:r>
            <w:proofErr w:type="spellStart"/>
            <w:r w:rsidRPr="0061762F">
              <w:rPr>
                <w:rFonts w:cs="Calibri"/>
                <w:sz w:val="20"/>
                <w:szCs w:val="20"/>
                <w:lang w:eastAsia="en-US"/>
              </w:rPr>
              <w:t>inž</w:t>
            </w:r>
            <w:proofErr w:type="spellEnd"/>
            <w:r w:rsidRPr="0061762F">
              <w:rPr>
                <w:rFonts w:cs="Calibri"/>
                <w:sz w:val="20"/>
                <w:szCs w:val="20"/>
                <w:lang w:eastAsia="en-US"/>
              </w:rPr>
              <w:t>. sítí a stávajících rozvodů; zabezpečení vstupních podkladů, polohopisné a výškopisné zaměření.</w:t>
            </w:r>
          </w:p>
          <w:p w14:paraId="6063C9F5" w14:textId="32ED1E13" w:rsidR="0061762F" w:rsidRPr="0061762F" w:rsidRDefault="0061762F" w:rsidP="0061762F">
            <w:pPr>
              <w:jc w:val="both"/>
              <w:rPr>
                <w:rFonts w:cs="Calibri"/>
                <w:i/>
                <w:sz w:val="20"/>
                <w:szCs w:val="20"/>
                <w:lang w:eastAsia="en-US"/>
              </w:rPr>
            </w:pPr>
            <w:r w:rsidRPr="0061762F">
              <w:rPr>
                <w:rFonts w:cs="Calibri"/>
                <w:i/>
                <w:sz w:val="20"/>
                <w:szCs w:val="20"/>
                <w:lang w:eastAsia="en-US"/>
              </w:rPr>
              <w:t xml:space="preserve">Vybraný dodavatel dostane k dispozici zaměření stávajícího stavu objektu </w:t>
            </w:r>
            <w:r w:rsidR="007C546E">
              <w:rPr>
                <w:rFonts w:cs="Calibri"/>
                <w:i/>
                <w:sz w:val="20"/>
                <w:szCs w:val="20"/>
                <w:lang w:eastAsia="en-US"/>
              </w:rPr>
              <w:t xml:space="preserve">a dokumentaci ze studie ve </w:t>
            </w:r>
            <w:proofErr w:type="gramStart"/>
            <w:r w:rsidR="007C546E">
              <w:rPr>
                <w:rFonts w:cs="Calibri"/>
                <w:i/>
                <w:sz w:val="20"/>
                <w:szCs w:val="20"/>
                <w:lang w:eastAsia="en-US"/>
              </w:rPr>
              <w:t>formátu .</w:t>
            </w:r>
            <w:proofErr w:type="spellStart"/>
            <w:r w:rsidR="007C546E">
              <w:rPr>
                <w:rFonts w:cs="Calibri"/>
                <w:i/>
                <w:sz w:val="20"/>
                <w:szCs w:val="20"/>
                <w:lang w:eastAsia="en-US"/>
              </w:rPr>
              <w:t>dwg</w:t>
            </w:r>
            <w:proofErr w:type="spellEnd"/>
            <w:proofErr w:type="gramEnd"/>
          </w:p>
          <w:p w14:paraId="61F0D42E" w14:textId="69947BEB" w:rsidR="00AA6B3F" w:rsidRPr="00522768" w:rsidRDefault="00AA6B3F" w:rsidP="0061762F">
            <w:pPr>
              <w:jc w:val="both"/>
              <w:rPr>
                <w:rFonts w:cs="Calibri"/>
                <w:sz w:val="20"/>
                <w:szCs w:val="20"/>
                <w:lang w:eastAsia="en-US"/>
              </w:rPr>
            </w:pPr>
          </w:p>
        </w:tc>
        <w:tc>
          <w:tcPr>
            <w:tcW w:w="3626" w:type="dxa"/>
            <w:tcBorders>
              <w:top w:val="nil"/>
              <w:left w:val="nil"/>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54A23EE" w14:textId="50F6D400" w:rsidR="006813BF" w:rsidRPr="00522768" w:rsidRDefault="00F156DA" w:rsidP="00427712">
            <w:pPr>
              <w:jc w:val="both"/>
              <w:rPr>
                <w:rFonts w:cs="Calibri"/>
                <w:i/>
                <w:iCs/>
                <w:sz w:val="20"/>
                <w:szCs w:val="20"/>
                <w:lang w:eastAsia="en-US"/>
              </w:rPr>
            </w:pPr>
            <w:r w:rsidRPr="00522768">
              <w:rPr>
                <w:sz w:val="20"/>
                <w:szCs w:val="20"/>
              </w:rPr>
              <w:t xml:space="preserve">Předpokládá se, že se tato fáze bude prolínat i dalšími fázemi – dokončení cca </w:t>
            </w:r>
            <w:r w:rsidRPr="007C546E">
              <w:rPr>
                <w:b/>
                <w:sz w:val="20"/>
                <w:szCs w:val="20"/>
              </w:rPr>
              <w:t xml:space="preserve">do </w:t>
            </w:r>
            <w:r w:rsidR="006E2BD2">
              <w:rPr>
                <w:b/>
                <w:sz w:val="20"/>
                <w:szCs w:val="20"/>
              </w:rPr>
              <w:t>45</w:t>
            </w:r>
            <w:r w:rsidR="00427712" w:rsidRPr="007C546E">
              <w:rPr>
                <w:b/>
                <w:sz w:val="20"/>
                <w:szCs w:val="20"/>
              </w:rPr>
              <w:t xml:space="preserve"> </w:t>
            </w:r>
            <w:r w:rsidRPr="007C546E">
              <w:rPr>
                <w:b/>
                <w:sz w:val="20"/>
                <w:szCs w:val="20"/>
              </w:rPr>
              <w:t xml:space="preserve">dnů </w:t>
            </w:r>
            <w:r w:rsidRPr="00522768">
              <w:rPr>
                <w:sz w:val="20"/>
                <w:szCs w:val="20"/>
              </w:rPr>
              <w:t>od účinnosti Smlouvy.</w:t>
            </w:r>
          </w:p>
        </w:tc>
      </w:tr>
      <w:tr w:rsidR="00522768" w:rsidRPr="00522768" w14:paraId="59C61A8E" w14:textId="77777777" w:rsidTr="0061762F">
        <w:trPr>
          <w:trHeight w:val="827"/>
        </w:trPr>
        <w:tc>
          <w:tcPr>
            <w:tcW w:w="83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CAC0157" w14:textId="0949F70C" w:rsidR="006813BF" w:rsidRPr="00522768" w:rsidRDefault="0061762F" w:rsidP="00EA6F1A">
            <w:pPr>
              <w:spacing w:before="240"/>
              <w:jc w:val="center"/>
              <w:rPr>
                <w:rFonts w:cs="Calibri"/>
                <w:sz w:val="20"/>
                <w:szCs w:val="20"/>
                <w:lang w:eastAsia="en-US"/>
              </w:rPr>
            </w:pPr>
            <w:r>
              <w:rPr>
                <w:rFonts w:cs="Calibri"/>
                <w:sz w:val="20"/>
                <w:szCs w:val="20"/>
                <w:lang w:eastAsia="en-US"/>
              </w:rPr>
              <w:t>2</w:t>
            </w:r>
          </w:p>
          <w:p w14:paraId="7DBC55DF" w14:textId="77777777" w:rsidR="006813BF" w:rsidRPr="00522768" w:rsidRDefault="006813BF" w:rsidP="00EA6F1A">
            <w:pPr>
              <w:spacing w:before="240"/>
              <w:jc w:val="center"/>
              <w:rPr>
                <w:rFonts w:cs="Calibri"/>
                <w:sz w:val="20"/>
                <w:szCs w:val="20"/>
                <w:lang w:eastAsia="en-US"/>
              </w:rPr>
            </w:pPr>
          </w:p>
        </w:tc>
        <w:tc>
          <w:tcPr>
            <w:tcW w:w="503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D374219" w14:textId="1849E5A6" w:rsidR="006813BF" w:rsidRDefault="006813BF" w:rsidP="00EF46C1">
            <w:pPr>
              <w:jc w:val="both"/>
              <w:rPr>
                <w:rFonts w:cs="Calibri"/>
                <w:sz w:val="20"/>
                <w:szCs w:val="20"/>
                <w:lang w:eastAsia="en-US"/>
              </w:rPr>
            </w:pPr>
            <w:r w:rsidRPr="00522768">
              <w:rPr>
                <w:rFonts w:cs="Calibri"/>
                <w:b/>
                <w:sz w:val="20"/>
                <w:szCs w:val="20"/>
                <w:lang w:eastAsia="en-US"/>
              </w:rPr>
              <w:t>Dokumentace potřebná pro povolení stavby</w:t>
            </w:r>
            <w:r w:rsidRPr="00522768">
              <w:rPr>
                <w:rFonts w:cs="Calibri"/>
                <w:sz w:val="20"/>
                <w:szCs w:val="20"/>
                <w:lang w:eastAsia="en-US"/>
              </w:rPr>
              <w:t xml:space="preserve"> příslušným stavebním úřadem (stavební povolení)</w:t>
            </w:r>
            <w:r w:rsidR="0061762F">
              <w:rPr>
                <w:rFonts w:cs="Calibri"/>
                <w:sz w:val="20"/>
                <w:szCs w:val="20"/>
                <w:lang w:eastAsia="en-US"/>
              </w:rPr>
              <w:t xml:space="preserve"> </w:t>
            </w:r>
            <w:r w:rsidR="00DD62CB">
              <w:rPr>
                <w:rFonts w:cs="Calibri"/>
                <w:sz w:val="20"/>
                <w:szCs w:val="20"/>
                <w:lang w:eastAsia="en-US"/>
              </w:rPr>
              <w:t xml:space="preserve">zpracovaná s využitím metody BIM </w:t>
            </w:r>
            <w:r w:rsidRPr="00522768">
              <w:rPr>
                <w:rFonts w:cs="Calibri"/>
                <w:sz w:val="20"/>
                <w:szCs w:val="20"/>
                <w:lang w:eastAsia="en-US"/>
              </w:rPr>
              <w:t>v rozsahu dle aktuálně platných právních předpisů vč. všech potřebných souvisejících činností (např. vypracování potřebných odborných posudků, měření, výpočtů apod.)</w:t>
            </w:r>
            <w:r w:rsidR="00A81237" w:rsidRPr="00522768">
              <w:rPr>
                <w:rFonts w:cs="Calibri"/>
                <w:sz w:val="20"/>
                <w:szCs w:val="20"/>
                <w:lang w:eastAsia="en-US"/>
              </w:rPr>
              <w:t>, výpočtů stavební fyziky</w:t>
            </w:r>
            <w:r w:rsidR="007C546E">
              <w:rPr>
                <w:rFonts w:cs="Calibri"/>
                <w:sz w:val="20"/>
                <w:szCs w:val="20"/>
                <w:lang w:eastAsia="en-US"/>
              </w:rPr>
              <w:t>, akustiky</w:t>
            </w:r>
            <w:r w:rsidRPr="00522768">
              <w:rPr>
                <w:rFonts w:cs="Calibri"/>
                <w:sz w:val="20"/>
                <w:szCs w:val="20"/>
                <w:lang w:eastAsia="en-US"/>
              </w:rPr>
              <w:t xml:space="preserve"> a projednání s příslušným stavebním úřadem </w:t>
            </w:r>
            <w:r w:rsidRPr="00522768">
              <w:rPr>
                <w:rFonts w:cs="Calibri"/>
                <w:b/>
                <w:sz w:val="20"/>
                <w:szCs w:val="20"/>
                <w:lang w:eastAsia="en-US"/>
              </w:rPr>
              <w:t>vč. zajištění pravomocného rozhodnutí</w:t>
            </w:r>
            <w:r w:rsidRPr="00522768">
              <w:rPr>
                <w:rFonts w:cs="Calibri"/>
                <w:sz w:val="20"/>
                <w:szCs w:val="20"/>
                <w:lang w:eastAsia="en-US"/>
              </w:rPr>
              <w:t>.</w:t>
            </w:r>
          </w:p>
          <w:p w14:paraId="7712A30C" w14:textId="77777777" w:rsidR="007C546E" w:rsidRPr="007C546E" w:rsidRDefault="007C546E" w:rsidP="007C546E">
            <w:pPr>
              <w:tabs>
                <w:tab w:val="right" w:pos="0"/>
              </w:tabs>
              <w:spacing w:before="120"/>
              <w:jc w:val="both"/>
              <w:rPr>
                <w:rFonts w:cstheme="minorHAnsi"/>
                <w:sz w:val="20"/>
                <w:szCs w:val="20"/>
              </w:rPr>
            </w:pPr>
            <w:r w:rsidRPr="007C546E">
              <w:rPr>
                <w:rFonts w:cstheme="minorHAnsi"/>
                <w:sz w:val="20"/>
                <w:szCs w:val="20"/>
              </w:rPr>
              <w:t>Zpracování předběžného propočtu investičních nákladů stavby.</w:t>
            </w:r>
          </w:p>
          <w:p w14:paraId="0C7D2630" w14:textId="77777777" w:rsidR="007C546E" w:rsidRDefault="007C546E" w:rsidP="00EF46C1">
            <w:pPr>
              <w:jc w:val="both"/>
              <w:rPr>
                <w:rFonts w:cstheme="minorHAnsi"/>
                <w:sz w:val="20"/>
                <w:szCs w:val="20"/>
              </w:rPr>
            </w:pPr>
            <w:r w:rsidRPr="007C546E">
              <w:rPr>
                <w:rFonts w:cstheme="minorHAnsi"/>
                <w:sz w:val="20"/>
                <w:szCs w:val="20"/>
              </w:rPr>
              <w:t>Vypracování PENB vč. energetického posudku budovy.</w:t>
            </w:r>
          </w:p>
          <w:p w14:paraId="026B27D2" w14:textId="57DF0FC0" w:rsidR="006813BF" w:rsidRPr="00522768" w:rsidRDefault="006813BF" w:rsidP="00EF46C1">
            <w:pPr>
              <w:jc w:val="both"/>
              <w:rPr>
                <w:rFonts w:cs="Calibri"/>
                <w:i/>
                <w:iCs/>
                <w:sz w:val="20"/>
                <w:szCs w:val="20"/>
                <w:lang w:eastAsia="en-US"/>
              </w:rPr>
            </w:pPr>
            <w:r w:rsidRPr="00522768">
              <w:rPr>
                <w:rFonts w:cs="Calibri"/>
                <w:sz w:val="20"/>
                <w:szCs w:val="20"/>
                <w:lang w:eastAsia="en-US"/>
              </w:rPr>
              <w:t xml:space="preserve">Poskytnutí výhradní a neomezené licence k autorskému dílu v rozsahu zpracované dokumentace a poskytnutí výstupů v nativním formátu a </w:t>
            </w:r>
            <w:proofErr w:type="gramStart"/>
            <w:r w:rsidRPr="00522768">
              <w:rPr>
                <w:rFonts w:cs="Calibri"/>
                <w:sz w:val="20"/>
                <w:szCs w:val="20"/>
                <w:lang w:eastAsia="en-US"/>
              </w:rPr>
              <w:t>formátech .</w:t>
            </w:r>
            <w:proofErr w:type="spellStart"/>
            <w:r w:rsidRPr="00522768">
              <w:rPr>
                <w:rFonts w:cs="Calibri"/>
                <w:sz w:val="20"/>
                <w:szCs w:val="20"/>
                <w:lang w:eastAsia="en-US"/>
              </w:rPr>
              <w:t>dwg</w:t>
            </w:r>
            <w:proofErr w:type="spellEnd"/>
            <w:proofErr w:type="gramEnd"/>
            <w:r w:rsidRPr="00522768">
              <w:rPr>
                <w:rFonts w:cs="Calibri"/>
                <w:sz w:val="20"/>
                <w:szCs w:val="20"/>
                <w:lang w:eastAsia="en-US"/>
              </w:rPr>
              <w:t>, .</w:t>
            </w:r>
            <w:proofErr w:type="spellStart"/>
            <w:r w:rsidRPr="00522768">
              <w:rPr>
                <w:rFonts w:cs="Calibri"/>
                <w:sz w:val="20"/>
                <w:szCs w:val="20"/>
                <w:lang w:eastAsia="en-US"/>
              </w:rPr>
              <w:t>pdf</w:t>
            </w:r>
            <w:proofErr w:type="spellEnd"/>
            <w:r w:rsidR="00161A26">
              <w:rPr>
                <w:rFonts w:cs="Calibri"/>
                <w:sz w:val="20"/>
                <w:szCs w:val="20"/>
                <w:lang w:eastAsia="en-US"/>
              </w:rPr>
              <w:t>,</w:t>
            </w:r>
            <w:r w:rsidRPr="00522768">
              <w:rPr>
                <w:rFonts w:cs="Calibri"/>
                <w:sz w:val="20"/>
                <w:szCs w:val="20"/>
                <w:lang w:eastAsia="en-US"/>
              </w:rPr>
              <w:t xml:space="preserve"> .</w:t>
            </w:r>
            <w:proofErr w:type="spellStart"/>
            <w:r w:rsidRPr="00522768">
              <w:rPr>
                <w:rFonts w:cs="Calibri"/>
                <w:sz w:val="20"/>
                <w:szCs w:val="20"/>
                <w:lang w:eastAsia="en-US"/>
              </w:rPr>
              <w:t>docx</w:t>
            </w:r>
            <w:proofErr w:type="spellEnd"/>
            <w:r w:rsidRPr="00522768">
              <w:rPr>
                <w:rFonts w:cs="Calibri"/>
                <w:sz w:val="20"/>
                <w:szCs w:val="20"/>
                <w:lang w:eastAsia="en-US"/>
              </w:rPr>
              <w:t>, .</w:t>
            </w:r>
            <w:proofErr w:type="spellStart"/>
            <w:r w:rsidRPr="00522768">
              <w:rPr>
                <w:rFonts w:cs="Calibri"/>
                <w:sz w:val="20"/>
                <w:szCs w:val="20"/>
                <w:lang w:eastAsia="en-US"/>
              </w:rPr>
              <w:t>xlm</w:t>
            </w:r>
            <w:proofErr w:type="spellEnd"/>
            <w:r w:rsidRPr="00522768">
              <w:rPr>
                <w:rFonts w:cs="Calibri"/>
                <w:sz w:val="20"/>
                <w:szCs w:val="20"/>
                <w:lang w:eastAsia="en-US"/>
              </w:rPr>
              <w:t xml:space="preserve"> a .</w:t>
            </w:r>
            <w:proofErr w:type="spellStart"/>
            <w:r w:rsidRPr="00522768">
              <w:rPr>
                <w:rFonts w:cs="Calibri"/>
                <w:sz w:val="20"/>
                <w:szCs w:val="20"/>
                <w:lang w:eastAsia="en-US"/>
              </w:rPr>
              <w:t>xls</w:t>
            </w:r>
            <w:proofErr w:type="spellEnd"/>
            <w:r w:rsidR="00DD62CB">
              <w:rPr>
                <w:rFonts w:cs="Calibri"/>
                <w:sz w:val="20"/>
                <w:szCs w:val="20"/>
                <w:lang w:eastAsia="en-US"/>
              </w:rPr>
              <w:t xml:space="preserve"> </w:t>
            </w:r>
            <w:r w:rsidR="00DD62CB" w:rsidRPr="004774EF">
              <w:rPr>
                <w:rFonts w:cstheme="minorHAnsi"/>
                <w:sz w:val="20"/>
                <w:szCs w:val="20"/>
              </w:rPr>
              <w:t>a poskytnutí digitálních modelů staveb v nativních i neutrálních formátech (.</w:t>
            </w:r>
            <w:proofErr w:type="spellStart"/>
            <w:r w:rsidR="00DD62CB" w:rsidRPr="004774EF">
              <w:rPr>
                <w:rFonts w:cstheme="minorHAnsi"/>
                <w:sz w:val="20"/>
                <w:szCs w:val="20"/>
              </w:rPr>
              <w:t>ifc</w:t>
            </w:r>
            <w:proofErr w:type="spellEnd"/>
            <w:r w:rsidR="00DD62CB" w:rsidRPr="004774EF">
              <w:rPr>
                <w:rFonts w:cstheme="minorHAnsi"/>
                <w:sz w:val="20"/>
                <w:szCs w:val="20"/>
              </w:rPr>
              <w:t>)</w:t>
            </w:r>
            <w:r w:rsidRPr="00522768">
              <w:rPr>
                <w:rFonts w:cs="Calibri"/>
                <w:sz w:val="20"/>
                <w:szCs w:val="20"/>
                <w:lang w:eastAsia="en-US"/>
              </w:rPr>
              <w:t>.</w:t>
            </w:r>
          </w:p>
        </w:tc>
        <w:tc>
          <w:tcPr>
            <w:tcW w:w="3626" w:type="dxa"/>
            <w:tcBorders>
              <w:top w:val="single" w:sz="4" w:space="0" w:color="auto"/>
              <w:left w:val="nil"/>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A3CFD34" w14:textId="1A138EB9" w:rsidR="00B327C9" w:rsidRPr="00522768" w:rsidRDefault="00B327C9" w:rsidP="00EF46C1">
            <w:pPr>
              <w:jc w:val="both"/>
              <w:rPr>
                <w:sz w:val="20"/>
                <w:szCs w:val="20"/>
                <w:lang w:eastAsia="en-US"/>
              </w:rPr>
            </w:pPr>
            <w:r w:rsidRPr="00522768">
              <w:rPr>
                <w:sz w:val="20"/>
                <w:szCs w:val="20"/>
                <w:lang w:eastAsia="en-US"/>
              </w:rPr>
              <w:t xml:space="preserve">V průběhu zpracování bude Zhotovitel pravidelně projednávat navrhované řešení s Objednatelem a informovat ho </w:t>
            </w:r>
            <w:r w:rsidR="00DC2330">
              <w:rPr>
                <w:sz w:val="20"/>
                <w:szCs w:val="20"/>
                <w:lang w:eastAsia="en-US"/>
              </w:rPr>
              <w:t xml:space="preserve">o </w:t>
            </w:r>
            <w:r w:rsidRPr="00522768">
              <w:rPr>
                <w:sz w:val="20"/>
                <w:szCs w:val="20"/>
                <w:lang w:eastAsia="en-US"/>
              </w:rPr>
              <w:t>průběhu zpracování.</w:t>
            </w:r>
          </w:p>
          <w:p w14:paraId="3BFAB68F" w14:textId="50CA85DD" w:rsidR="006813BF" w:rsidRPr="00522768" w:rsidRDefault="006813BF" w:rsidP="00EF46C1">
            <w:pPr>
              <w:jc w:val="both"/>
              <w:rPr>
                <w:sz w:val="20"/>
                <w:szCs w:val="20"/>
              </w:rPr>
            </w:pPr>
            <w:r w:rsidRPr="00522768">
              <w:rPr>
                <w:sz w:val="20"/>
                <w:szCs w:val="20"/>
                <w:lang w:eastAsia="en-US"/>
              </w:rPr>
              <w:t>Zhotovitel musí prokazatelně poskytovat potřebnou součinnost DOSS a příslušnému stavebnímu úřadu nejpozději do 5 pracovních dnů od vyžádání součinnosti.</w:t>
            </w:r>
          </w:p>
          <w:p w14:paraId="1C3A4D10" w14:textId="3865DAFD" w:rsidR="006813BF" w:rsidRPr="00522768" w:rsidRDefault="00401096" w:rsidP="00EF46C1">
            <w:pPr>
              <w:jc w:val="both"/>
              <w:rPr>
                <w:i/>
                <w:sz w:val="20"/>
                <w:szCs w:val="20"/>
              </w:rPr>
            </w:pPr>
            <w:r w:rsidRPr="00522768">
              <w:rPr>
                <w:i/>
                <w:sz w:val="20"/>
                <w:szCs w:val="20"/>
              </w:rPr>
              <w:t>Po dobu</w:t>
            </w:r>
            <w:r w:rsidR="00002FB7" w:rsidRPr="00522768">
              <w:rPr>
                <w:i/>
                <w:sz w:val="20"/>
                <w:szCs w:val="20"/>
              </w:rPr>
              <w:t xml:space="preserve"> vyjádření DOSS a</w:t>
            </w:r>
            <w:r w:rsidRPr="00522768">
              <w:rPr>
                <w:i/>
                <w:sz w:val="20"/>
                <w:szCs w:val="20"/>
              </w:rPr>
              <w:t xml:space="preserve"> rozhodování stavebního úřadu (od podání žádosti po vydání rozhodnutí) lhůta neběží.</w:t>
            </w:r>
          </w:p>
          <w:p w14:paraId="36FEBD0E" w14:textId="345C38D3" w:rsidR="001B4012" w:rsidRPr="00522768" w:rsidRDefault="001B4012" w:rsidP="00EF46C1">
            <w:pPr>
              <w:jc w:val="both"/>
              <w:rPr>
                <w:i/>
                <w:sz w:val="20"/>
                <w:szCs w:val="20"/>
              </w:rPr>
            </w:pPr>
            <w:r w:rsidRPr="00522768">
              <w:rPr>
                <w:i/>
                <w:sz w:val="20"/>
                <w:szCs w:val="20"/>
              </w:rPr>
              <w:t>Dokončení fáze znamená prokazatelné předání stavebnímu úřadu.</w:t>
            </w:r>
          </w:p>
          <w:p w14:paraId="7D6B363F" w14:textId="4F21F57E" w:rsidR="00A400D7" w:rsidRPr="00522768" w:rsidRDefault="006813BF" w:rsidP="00E157EA">
            <w:pPr>
              <w:jc w:val="both"/>
              <w:rPr>
                <w:sz w:val="20"/>
                <w:szCs w:val="20"/>
              </w:rPr>
            </w:pPr>
            <w:r w:rsidRPr="00522768">
              <w:rPr>
                <w:sz w:val="20"/>
                <w:szCs w:val="20"/>
              </w:rPr>
              <w:t xml:space="preserve">Dokončení fáze </w:t>
            </w:r>
            <w:r w:rsidR="006141F2">
              <w:rPr>
                <w:sz w:val="20"/>
                <w:szCs w:val="20"/>
              </w:rPr>
              <w:t>2</w:t>
            </w:r>
            <w:r w:rsidR="006141F2" w:rsidRPr="00522768">
              <w:rPr>
                <w:sz w:val="20"/>
                <w:szCs w:val="20"/>
              </w:rPr>
              <w:t xml:space="preserve"> </w:t>
            </w:r>
            <w:r w:rsidRPr="00522768">
              <w:rPr>
                <w:sz w:val="20"/>
                <w:szCs w:val="20"/>
              </w:rPr>
              <w:t xml:space="preserve">nejpozději </w:t>
            </w:r>
            <w:r w:rsidR="006E2BD2">
              <w:rPr>
                <w:b/>
                <w:bCs/>
                <w:sz w:val="20"/>
                <w:szCs w:val="20"/>
              </w:rPr>
              <w:t xml:space="preserve">225 </w:t>
            </w:r>
            <w:r w:rsidR="00E157EA" w:rsidRPr="00522768">
              <w:rPr>
                <w:b/>
                <w:bCs/>
                <w:sz w:val="20"/>
                <w:szCs w:val="20"/>
              </w:rPr>
              <w:t>dnů</w:t>
            </w:r>
            <w:r w:rsidRPr="00522768">
              <w:rPr>
                <w:b/>
                <w:bCs/>
                <w:sz w:val="20"/>
                <w:szCs w:val="20"/>
              </w:rPr>
              <w:t xml:space="preserve"> </w:t>
            </w:r>
            <w:r w:rsidRPr="00522768">
              <w:rPr>
                <w:b/>
                <w:sz w:val="20"/>
                <w:szCs w:val="20"/>
              </w:rPr>
              <w:t>od účinnosti Smlouvy</w:t>
            </w:r>
            <w:r w:rsidR="006E2BD2">
              <w:rPr>
                <w:b/>
                <w:sz w:val="20"/>
                <w:szCs w:val="20"/>
              </w:rPr>
              <w:t xml:space="preserve"> (180 dnů + 45 dnů na fázi 1)</w:t>
            </w:r>
            <w:r w:rsidR="00F156DA" w:rsidRPr="00522768">
              <w:rPr>
                <w:b/>
                <w:sz w:val="20"/>
                <w:szCs w:val="20"/>
              </w:rPr>
              <w:t>.</w:t>
            </w:r>
          </w:p>
          <w:p w14:paraId="03AB32BC" w14:textId="6EC17FD3" w:rsidR="007E4D26" w:rsidRPr="00522768" w:rsidRDefault="007E4D26" w:rsidP="00D27A6E">
            <w:pPr>
              <w:jc w:val="both"/>
              <w:rPr>
                <w:i/>
                <w:sz w:val="20"/>
                <w:szCs w:val="20"/>
              </w:rPr>
            </w:pPr>
            <w:r w:rsidRPr="00522768">
              <w:rPr>
                <w:i/>
                <w:sz w:val="20"/>
                <w:szCs w:val="20"/>
              </w:rPr>
              <w:t xml:space="preserve">Objednatel si vyhrazuje po odevzdání </w:t>
            </w:r>
            <w:del w:id="6" w:author="Daniela Hochová" w:date="2024-03-08T10:14:00Z">
              <w:r w:rsidRPr="00522768" w:rsidDel="0088113A">
                <w:rPr>
                  <w:i/>
                  <w:sz w:val="20"/>
                  <w:szCs w:val="20"/>
                </w:rPr>
                <w:delText>7</w:delText>
              </w:r>
            </w:del>
            <w:ins w:id="7" w:author="Daniela Hochová" w:date="2024-03-08T10:14:00Z">
              <w:r w:rsidR="0088113A">
                <w:rPr>
                  <w:i/>
                  <w:sz w:val="20"/>
                  <w:szCs w:val="20"/>
                </w:rPr>
                <w:t>10</w:t>
              </w:r>
            </w:ins>
            <w:r w:rsidRPr="00522768">
              <w:rPr>
                <w:i/>
                <w:sz w:val="20"/>
                <w:szCs w:val="20"/>
              </w:rPr>
              <w:t xml:space="preserve"> dní na kontrolu a odsouhlasení dokumentace, kdy lhůta pro zpracování neběží.</w:t>
            </w:r>
            <w:ins w:id="8" w:author="Daniela Hochová" w:date="2024-03-08T10:14:00Z">
              <w:r w:rsidR="0088113A">
                <w:rPr>
                  <w:i/>
                  <w:sz w:val="20"/>
                  <w:szCs w:val="20"/>
                </w:rPr>
                <w:t xml:space="preserve"> Zhotovitel musí veškeré připomínky zapracovat do 10 dnů od </w:t>
              </w:r>
            </w:ins>
            <w:ins w:id="9" w:author="Daniela Hochová" w:date="2024-03-08T10:15:00Z">
              <w:r w:rsidR="0088113A">
                <w:rPr>
                  <w:i/>
                  <w:sz w:val="20"/>
                  <w:szCs w:val="20"/>
                </w:rPr>
                <w:t>jejich předání Objednatelem Zhotoviteli a odevzdat finální dokumentaci.</w:t>
              </w:r>
            </w:ins>
          </w:p>
        </w:tc>
      </w:tr>
      <w:tr w:rsidR="00522768" w:rsidRPr="00522768" w14:paraId="44CB5441" w14:textId="77777777" w:rsidTr="0061762F">
        <w:trPr>
          <w:trHeight w:val="680"/>
        </w:trPr>
        <w:tc>
          <w:tcPr>
            <w:tcW w:w="9488"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1152F7B" w14:textId="0B3CB4DD" w:rsidR="00C36F91" w:rsidRPr="00522768" w:rsidRDefault="00C36F91" w:rsidP="007C546E">
            <w:pPr>
              <w:spacing w:before="120"/>
              <w:jc w:val="both"/>
              <w:rPr>
                <w:sz w:val="20"/>
                <w:szCs w:val="20"/>
                <w:lang w:eastAsia="en-US"/>
              </w:rPr>
            </w:pPr>
            <w:r w:rsidRPr="00522768">
              <w:rPr>
                <w:sz w:val="20"/>
                <w:szCs w:val="20"/>
                <w:lang w:eastAsia="en-US"/>
              </w:rPr>
              <w:t xml:space="preserve">Na základě předběžné kalkulace nákladů má objednatel právo ukončit předmět díla po fázi </w:t>
            </w:r>
            <w:r w:rsidR="007C546E">
              <w:rPr>
                <w:sz w:val="20"/>
                <w:szCs w:val="20"/>
                <w:lang w:eastAsia="en-US"/>
              </w:rPr>
              <w:t>2</w:t>
            </w:r>
            <w:r w:rsidR="007C546E" w:rsidRPr="00522768">
              <w:rPr>
                <w:sz w:val="20"/>
                <w:szCs w:val="20"/>
                <w:lang w:eastAsia="en-US"/>
              </w:rPr>
              <w:t xml:space="preserve"> </w:t>
            </w:r>
            <w:r w:rsidRPr="00522768">
              <w:rPr>
                <w:sz w:val="20"/>
                <w:szCs w:val="20"/>
                <w:lang w:eastAsia="en-US"/>
              </w:rPr>
              <w:t>s ohledem na finanční možnosti zadavatele/objednatele.</w:t>
            </w:r>
          </w:p>
        </w:tc>
      </w:tr>
      <w:tr w:rsidR="00522768" w:rsidRPr="00522768" w14:paraId="2CF50CAA" w14:textId="77777777" w:rsidTr="007C546E">
        <w:trPr>
          <w:trHeight w:val="841"/>
        </w:trPr>
        <w:tc>
          <w:tcPr>
            <w:tcW w:w="8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F5A5A3" w14:textId="2AB131F1" w:rsidR="00C36F91" w:rsidRPr="00522768" w:rsidRDefault="0061762F" w:rsidP="00C36F91">
            <w:pPr>
              <w:spacing w:before="240"/>
              <w:jc w:val="center"/>
              <w:rPr>
                <w:rFonts w:cs="Calibri"/>
                <w:sz w:val="20"/>
                <w:szCs w:val="20"/>
                <w:lang w:eastAsia="en-US"/>
              </w:rPr>
            </w:pPr>
            <w:r>
              <w:rPr>
                <w:rFonts w:cs="Calibri"/>
                <w:sz w:val="20"/>
                <w:szCs w:val="20"/>
                <w:lang w:eastAsia="en-US"/>
              </w:rPr>
              <w:lastRenderedPageBreak/>
              <w:t>3</w:t>
            </w:r>
          </w:p>
        </w:tc>
        <w:tc>
          <w:tcPr>
            <w:tcW w:w="503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D0228A7" w14:textId="5889AD9F" w:rsidR="00C36F91" w:rsidRPr="00522768" w:rsidRDefault="00C36F91" w:rsidP="00C36F91">
            <w:pPr>
              <w:jc w:val="both"/>
              <w:rPr>
                <w:rFonts w:cs="Calibri"/>
                <w:sz w:val="20"/>
                <w:szCs w:val="20"/>
                <w:lang w:eastAsia="en-US"/>
              </w:rPr>
            </w:pPr>
            <w:r w:rsidRPr="00522768">
              <w:rPr>
                <w:rFonts w:cs="Calibri"/>
                <w:sz w:val="20"/>
                <w:szCs w:val="20"/>
                <w:lang w:eastAsia="en-US"/>
              </w:rPr>
              <w:t xml:space="preserve">Vypracování dokumentace ve stupni pro provádění stavby </w:t>
            </w:r>
            <w:r w:rsidR="00DD62CB">
              <w:rPr>
                <w:rFonts w:cs="Calibri"/>
                <w:sz w:val="20"/>
                <w:szCs w:val="20"/>
                <w:lang w:eastAsia="en-US"/>
              </w:rPr>
              <w:t xml:space="preserve">s využitím metody BIM </w:t>
            </w:r>
            <w:r w:rsidRPr="00522768">
              <w:rPr>
                <w:rFonts w:cs="Calibri"/>
                <w:sz w:val="20"/>
                <w:szCs w:val="20"/>
                <w:lang w:eastAsia="en-US"/>
              </w:rPr>
              <w:t xml:space="preserve">vč. všech potřebných souvisejících činností v rozsahu dle platných právních předpisů a současně v souladu s požadavky zák. 134/2016 Sb. a </w:t>
            </w:r>
            <w:proofErr w:type="spellStart"/>
            <w:r w:rsidRPr="00522768">
              <w:rPr>
                <w:rFonts w:cs="Calibri"/>
                <w:sz w:val="20"/>
                <w:szCs w:val="20"/>
                <w:lang w:eastAsia="en-US"/>
              </w:rPr>
              <w:t>vyhl</w:t>
            </w:r>
            <w:proofErr w:type="spellEnd"/>
            <w:r w:rsidRPr="00522768">
              <w:rPr>
                <w:rFonts w:cs="Calibri"/>
                <w:sz w:val="20"/>
                <w:szCs w:val="20"/>
                <w:lang w:eastAsia="en-US"/>
              </w:rPr>
              <w:t>. 169/2016 Sb. Projektová dokumentace bude sloužit jako součást zadávací dokumentace pro výběr dodavatele.</w:t>
            </w:r>
          </w:p>
          <w:p w14:paraId="46DE5301" w14:textId="782AC2F6" w:rsidR="00C36F91" w:rsidRPr="00522768" w:rsidRDefault="00C36F91" w:rsidP="00C36F91">
            <w:pPr>
              <w:jc w:val="both"/>
              <w:rPr>
                <w:rFonts w:cs="Calibri"/>
                <w:sz w:val="20"/>
                <w:szCs w:val="20"/>
                <w:lang w:eastAsia="en-US"/>
              </w:rPr>
            </w:pPr>
            <w:r w:rsidRPr="00522768">
              <w:rPr>
                <w:rFonts w:cs="Calibri"/>
                <w:sz w:val="20"/>
                <w:szCs w:val="20"/>
                <w:lang w:eastAsia="en-US"/>
              </w:rPr>
              <w:t>Zapracování energetického managementu, který bude mapovat a regulovat provozní náklady, předcházení haváriím a mimořádným stavům, servis a údržbu pro zajištění ekonomického a bezpečného provozu objektu při současném zajištění kvalitního hygienického prostředí (sledování dat a</w:t>
            </w:r>
            <w:r w:rsidR="00522768">
              <w:rPr>
                <w:rFonts w:cs="Calibri"/>
                <w:sz w:val="20"/>
                <w:szCs w:val="20"/>
                <w:lang w:eastAsia="en-US"/>
              </w:rPr>
              <w:t xml:space="preserve"> </w:t>
            </w:r>
            <w:r w:rsidRPr="00522768">
              <w:rPr>
                <w:rFonts w:cs="Calibri"/>
                <w:sz w:val="20"/>
                <w:szCs w:val="20"/>
                <w:lang w:eastAsia="en-US"/>
              </w:rPr>
              <w:t>jejich vyhodnocování).</w:t>
            </w:r>
          </w:p>
          <w:p w14:paraId="5A231A03" w14:textId="77777777" w:rsidR="00C36F91" w:rsidRPr="00522768" w:rsidRDefault="00C36F91" w:rsidP="00C36F91">
            <w:pPr>
              <w:jc w:val="both"/>
              <w:rPr>
                <w:rFonts w:cs="Calibri"/>
                <w:sz w:val="20"/>
                <w:szCs w:val="20"/>
                <w:lang w:eastAsia="en-US"/>
              </w:rPr>
            </w:pPr>
            <w:r w:rsidRPr="00522768">
              <w:rPr>
                <w:rFonts w:cs="Calibri"/>
                <w:sz w:val="20"/>
                <w:szCs w:val="20"/>
                <w:lang w:eastAsia="en-US"/>
              </w:rPr>
              <w:t>Nezbytnou součástí této fáze je vypracování kompletního a úplného soupisu prací a výkazu výměr, dodávek a služeb s výkazem výměr, oceněného i neoceněného.</w:t>
            </w:r>
          </w:p>
          <w:p w14:paraId="0FA9DE54" w14:textId="77777777" w:rsidR="00C36F91" w:rsidRPr="00522768" w:rsidRDefault="00C36F91" w:rsidP="00C36F91">
            <w:pPr>
              <w:jc w:val="both"/>
              <w:rPr>
                <w:rFonts w:cs="Calibri"/>
                <w:sz w:val="20"/>
                <w:szCs w:val="20"/>
                <w:lang w:eastAsia="en-US"/>
              </w:rPr>
            </w:pPr>
            <w:r w:rsidRPr="00522768">
              <w:rPr>
                <w:rFonts w:cs="Calibri"/>
                <w:sz w:val="20"/>
                <w:szCs w:val="20"/>
                <w:lang w:eastAsia="en-US"/>
              </w:rPr>
              <w:t xml:space="preserve">V případě financování z dotačních programů musí být zapracovány podmínky poskytovatele dotace. </w:t>
            </w:r>
            <w:r w:rsidRPr="00522768">
              <w:rPr>
                <w:rFonts w:cs="Calibri"/>
                <w:i/>
                <w:sz w:val="20"/>
                <w:szCs w:val="20"/>
                <w:lang w:eastAsia="en-US"/>
              </w:rPr>
              <w:t>Podklady poskytne objednatel.</w:t>
            </w:r>
          </w:p>
          <w:p w14:paraId="2CEEF45B" w14:textId="54C0F30B" w:rsidR="00C36F91" w:rsidRPr="00522768" w:rsidRDefault="00C36F91" w:rsidP="00C36F91">
            <w:pPr>
              <w:jc w:val="both"/>
              <w:rPr>
                <w:rFonts w:cs="Calibri"/>
                <w:sz w:val="20"/>
                <w:szCs w:val="20"/>
                <w:lang w:eastAsia="en-US"/>
              </w:rPr>
            </w:pPr>
            <w:r w:rsidRPr="00522768">
              <w:rPr>
                <w:rFonts w:cs="Calibri"/>
                <w:sz w:val="20"/>
                <w:szCs w:val="20"/>
                <w:lang w:eastAsia="en-US"/>
              </w:rPr>
              <w:t>Poskytnutí výhradní a neomezené licence ke kompletnímu autorskému dílu  a poskytnutí výstupů v nativním formátu a formátech .</w:t>
            </w:r>
            <w:proofErr w:type="spellStart"/>
            <w:r w:rsidRPr="00522768">
              <w:rPr>
                <w:rFonts w:cs="Calibri"/>
                <w:sz w:val="20"/>
                <w:szCs w:val="20"/>
                <w:lang w:eastAsia="en-US"/>
              </w:rPr>
              <w:t>dwg</w:t>
            </w:r>
            <w:proofErr w:type="spellEnd"/>
            <w:r w:rsidRPr="00522768">
              <w:rPr>
                <w:rFonts w:cs="Calibri"/>
                <w:sz w:val="20"/>
                <w:szCs w:val="20"/>
                <w:lang w:eastAsia="en-US"/>
              </w:rPr>
              <w:t>, .</w:t>
            </w:r>
            <w:proofErr w:type="spellStart"/>
            <w:proofErr w:type="gramStart"/>
            <w:r w:rsidRPr="00522768">
              <w:rPr>
                <w:rFonts w:cs="Calibri"/>
                <w:sz w:val="20"/>
                <w:szCs w:val="20"/>
                <w:lang w:eastAsia="en-US"/>
              </w:rPr>
              <w:t>pdf</w:t>
            </w:r>
            <w:proofErr w:type="spellEnd"/>
            <w:r w:rsidRPr="00522768">
              <w:rPr>
                <w:rFonts w:cs="Calibri"/>
                <w:sz w:val="20"/>
                <w:szCs w:val="20"/>
                <w:lang w:eastAsia="en-US"/>
              </w:rPr>
              <w:t>. .</w:t>
            </w:r>
            <w:proofErr w:type="spellStart"/>
            <w:r w:rsidRPr="00522768">
              <w:rPr>
                <w:rFonts w:cs="Calibri"/>
                <w:sz w:val="20"/>
                <w:szCs w:val="20"/>
                <w:lang w:eastAsia="en-US"/>
              </w:rPr>
              <w:t>docx</w:t>
            </w:r>
            <w:proofErr w:type="spellEnd"/>
            <w:proofErr w:type="gramEnd"/>
            <w:r w:rsidRPr="00522768">
              <w:rPr>
                <w:rFonts w:cs="Calibri"/>
                <w:sz w:val="20"/>
                <w:szCs w:val="20"/>
                <w:lang w:eastAsia="en-US"/>
              </w:rPr>
              <w:t>, .</w:t>
            </w:r>
            <w:proofErr w:type="spellStart"/>
            <w:r w:rsidRPr="00522768">
              <w:rPr>
                <w:rFonts w:cs="Calibri"/>
                <w:sz w:val="20"/>
                <w:szCs w:val="20"/>
                <w:lang w:eastAsia="en-US"/>
              </w:rPr>
              <w:t>xlm</w:t>
            </w:r>
            <w:proofErr w:type="spellEnd"/>
            <w:r w:rsidRPr="00522768">
              <w:rPr>
                <w:rFonts w:cs="Calibri"/>
                <w:sz w:val="20"/>
                <w:szCs w:val="20"/>
                <w:lang w:eastAsia="en-US"/>
              </w:rPr>
              <w:t>/.</w:t>
            </w:r>
            <w:proofErr w:type="spellStart"/>
            <w:r w:rsidRPr="00522768">
              <w:rPr>
                <w:rFonts w:cs="Calibri"/>
                <w:sz w:val="20"/>
                <w:szCs w:val="20"/>
                <w:lang w:eastAsia="en-US"/>
              </w:rPr>
              <w:t>unixml</w:t>
            </w:r>
            <w:proofErr w:type="spellEnd"/>
            <w:r w:rsidRPr="00522768">
              <w:rPr>
                <w:rFonts w:cs="Calibri"/>
                <w:sz w:val="20"/>
                <w:szCs w:val="20"/>
                <w:lang w:eastAsia="en-US"/>
              </w:rPr>
              <w:t xml:space="preserve"> a .</w:t>
            </w:r>
            <w:proofErr w:type="spellStart"/>
            <w:r w:rsidRPr="00522768">
              <w:rPr>
                <w:rFonts w:cs="Calibri"/>
                <w:sz w:val="20"/>
                <w:szCs w:val="20"/>
                <w:lang w:eastAsia="en-US"/>
              </w:rPr>
              <w:t>xls</w:t>
            </w:r>
            <w:proofErr w:type="spellEnd"/>
            <w:r w:rsidR="00DD62CB">
              <w:rPr>
                <w:rFonts w:cs="Calibri"/>
                <w:sz w:val="20"/>
                <w:szCs w:val="20"/>
                <w:lang w:eastAsia="en-US"/>
              </w:rPr>
              <w:t xml:space="preserve"> </w:t>
            </w:r>
            <w:r w:rsidR="00DD62CB" w:rsidRPr="004774EF">
              <w:rPr>
                <w:rFonts w:cstheme="minorHAnsi"/>
                <w:sz w:val="20"/>
                <w:szCs w:val="20"/>
              </w:rPr>
              <w:t>a poskytnutí digitálních modelů staveb v nativních i neutrálních formátech (.</w:t>
            </w:r>
            <w:proofErr w:type="spellStart"/>
            <w:r w:rsidR="00DD62CB" w:rsidRPr="004774EF">
              <w:rPr>
                <w:rFonts w:cstheme="minorHAnsi"/>
                <w:sz w:val="20"/>
                <w:szCs w:val="20"/>
              </w:rPr>
              <w:t>ifc</w:t>
            </w:r>
            <w:proofErr w:type="spellEnd"/>
            <w:r w:rsidR="00DD62CB" w:rsidRPr="004774EF">
              <w:rPr>
                <w:rFonts w:cstheme="minorHAnsi"/>
                <w:sz w:val="20"/>
                <w:szCs w:val="20"/>
              </w:rPr>
              <w:t>)</w:t>
            </w:r>
            <w:r w:rsidRPr="00522768">
              <w:rPr>
                <w:rFonts w:cs="Calibri"/>
                <w:sz w:val="20"/>
                <w:szCs w:val="20"/>
                <w:lang w:eastAsia="en-US"/>
              </w:rPr>
              <w:t>.</w:t>
            </w:r>
          </w:p>
        </w:tc>
        <w:tc>
          <w:tcPr>
            <w:tcW w:w="3626"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6F1F605" w14:textId="4738F006" w:rsidR="00C36F91" w:rsidRPr="00522768" w:rsidRDefault="00C36F91" w:rsidP="00C36F91">
            <w:pPr>
              <w:jc w:val="both"/>
              <w:rPr>
                <w:sz w:val="20"/>
                <w:szCs w:val="20"/>
              </w:rPr>
            </w:pPr>
            <w:r w:rsidRPr="00522768">
              <w:rPr>
                <w:sz w:val="20"/>
                <w:szCs w:val="20"/>
              </w:rPr>
              <w:t>V průběhu zpracování bude Zhotovitel pravidelně projednávat navrhované řešení s Objednatelem a informovat ho průběhu zpracování.</w:t>
            </w:r>
          </w:p>
          <w:p w14:paraId="6A24E249" w14:textId="2B5EF48B" w:rsidR="00C36F91" w:rsidRPr="00522768" w:rsidRDefault="00C36F91" w:rsidP="00C36F91">
            <w:pPr>
              <w:jc w:val="both"/>
              <w:rPr>
                <w:b/>
                <w:sz w:val="20"/>
                <w:szCs w:val="20"/>
              </w:rPr>
            </w:pPr>
            <w:r w:rsidRPr="00522768">
              <w:rPr>
                <w:sz w:val="20"/>
                <w:szCs w:val="20"/>
              </w:rPr>
              <w:t xml:space="preserve">Dokončení  fáze </w:t>
            </w:r>
            <w:r w:rsidR="006141F2">
              <w:rPr>
                <w:sz w:val="20"/>
                <w:szCs w:val="20"/>
              </w:rPr>
              <w:t>3</w:t>
            </w:r>
            <w:r w:rsidR="006141F2" w:rsidRPr="00522768">
              <w:rPr>
                <w:sz w:val="20"/>
                <w:szCs w:val="20"/>
              </w:rPr>
              <w:t xml:space="preserve"> </w:t>
            </w:r>
            <w:r w:rsidRPr="00522768">
              <w:rPr>
                <w:sz w:val="20"/>
                <w:szCs w:val="20"/>
              </w:rPr>
              <w:t>nejpozději</w:t>
            </w:r>
            <w:r w:rsidR="006E2BD2">
              <w:rPr>
                <w:sz w:val="20"/>
                <w:szCs w:val="20"/>
              </w:rPr>
              <w:t xml:space="preserve"> 150</w:t>
            </w:r>
            <w:r w:rsidR="0061762F" w:rsidRPr="00522768">
              <w:rPr>
                <w:b/>
                <w:bCs/>
                <w:sz w:val="20"/>
                <w:szCs w:val="20"/>
              </w:rPr>
              <w:t xml:space="preserve"> </w:t>
            </w:r>
            <w:r w:rsidRPr="00522768">
              <w:rPr>
                <w:b/>
                <w:bCs/>
                <w:sz w:val="20"/>
                <w:szCs w:val="20"/>
              </w:rPr>
              <w:t xml:space="preserve">dnů </w:t>
            </w:r>
            <w:r w:rsidRPr="00522768">
              <w:rPr>
                <w:b/>
                <w:sz w:val="20"/>
                <w:szCs w:val="20"/>
              </w:rPr>
              <w:t xml:space="preserve">od nabytí </w:t>
            </w:r>
            <w:r w:rsidR="006E2BD2">
              <w:rPr>
                <w:b/>
                <w:sz w:val="20"/>
                <w:szCs w:val="20"/>
              </w:rPr>
              <w:t>právní</w:t>
            </w:r>
            <w:r w:rsidRPr="00522768">
              <w:rPr>
                <w:b/>
                <w:sz w:val="20"/>
                <w:szCs w:val="20"/>
              </w:rPr>
              <w:t xml:space="preserve"> moci stavebního povolení. </w:t>
            </w:r>
          </w:p>
          <w:p w14:paraId="1AEA636D" w14:textId="09E08726" w:rsidR="00C36F91" w:rsidRPr="00522768" w:rsidRDefault="00C36F91" w:rsidP="00C36F91">
            <w:pPr>
              <w:jc w:val="both"/>
              <w:rPr>
                <w:rFonts w:cs="Calibri"/>
                <w:i/>
                <w:iCs/>
                <w:sz w:val="20"/>
                <w:szCs w:val="20"/>
                <w:lang w:eastAsia="en-US"/>
              </w:rPr>
            </w:pPr>
            <w:r w:rsidRPr="00522768">
              <w:rPr>
                <w:rFonts w:cs="Calibri"/>
                <w:i/>
                <w:iCs/>
                <w:sz w:val="20"/>
                <w:szCs w:val="20"/>
                <w:lang w:eastAsia="en-US"/>
              </w:rPr>
              <w:t xml:space="preserve">Objednatel si vyhrazuje po odevzdání </w:t>
            </w:r>
            <w:ins w:id="10" w:author="Daniela Hochová" w:date="2024-03-08T10:16:00Z">
              <w:r w:rsidR="0088113A">
                <w:rPr>
                  <w:rFonts w:cs="Calibri"/>
                  <w:i/>
                  <w:iCs/>
                  <w:sz w:val="20"/>
                  <w:szCs w:val="20"/>
                  <w:lang w:eastAsia="en-US"/>
                </w:rPr>
                <w:t>10</w:t>
              </w:r>
            </w:ins>
            <w:del w:id="11" w:author="Daniela Hochová" w:date="2024-03-08T10:16:00Z">
              <w:r w:rsidRPr="00522768" w:rsidDel="0088113A">
                <w:rPr>
                  <w:rFonts w:cs="Calibri"/>
                  <w:i/>
                  <w:iCs/>
                  <w:sz w:val="20"/>
                  <w:szCs w:val="20"/>
                  <w:lang w:eastAsia="en-US"/>
                </w:rPr>
                <w:delText>7</w:delText>
              </w:r>
            </w:del>
            <w:r w:rsidRPr="00522768">
              <w:rPr>
                <w:rFonts w:cs="Calibri"/>
                <w:i/>
                <w:iCs/>
                <w:sz w:val="20"/>
                <w:szCs w:val="20"/>
                <w:lang w:eastAsia="en-US"/>
              </w:rPr>
              <w:t xml:space="preserve"> dní na kontrolu a odsouhlasení dokumentace, kdy lhůta pro zpracování neběží.</w:t>
            </w:r>
            <w:ins w:id="12" w:author="Daniela Hochová" w:date="2024-03-08T10:16:00Z">
              <w:r w:rsidR="0088113A">
                <w:rPr>
                  <w:rFonts w:cs="Calibri"/>
                  <w:i/>
                  <w:iCs/>
                  <w:sz w:val="20"/>
                  <w:szCs w:val="20"/>
                  <w:lang w:eastAsia="en-US"/>
                </w:rPr>
                <w:t xml:space="preserve"> </w:t>
              </w:r>
              <w:r w:rsidR="0088113A">
                <w:rPr>
                  <w:i/>
                  <w:sz w:val="20"/>
                  <w:szCs w:val="20"/>
                </w:rPr>
                <w:t>Zhotovitel musí veškeré připomínky zapracovat do 10 dnů od jejich předání Objednatelem Zhotoviteli a odevzdat finální dokumentaci.</w:t>
              </w:r>
            </w:ins>
          </w:p>
        </w:tc>
      </w:tr>
      <w:tr w:rsidR="00F33F0C" w:rsidRPr="00522768" w14:paraId="0FBEECAB" w14:textId="77777777" w:rsidTr="0061762F">
        <w:trPr>
          <w:trHeight w:val="1198"/>
        </w:trPr>
        <w:tc>
          <w:tcPr>
            <w:tcW w:w="8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54D066A" w14:textId="228EE806" w:rsidR="00F33F0C" w:rsidRPr="00F33F0C" w:rsidRDefault="0061762F" w:rsidP="0061762F">
            <w:pPr>
              <w:spacing w:before="240"/>
              <w:jc w:val="center"/>
              <w:rPr>
                <w:rFonts w:cs="Calibri"/>
                <w:sz w:val="20"/>
                <w:szCs w:val="20"/>
                <w:lang w:eastAsia="en-US"/>
              </w:rPr>
            </w:pPr>
            <w:r>
              <w:rPr>
                <w:sz w:val="20"/>
                <w:szCs w:val="20"/>
              </w:rPr>
              <w:t>3</w:t>
            </w:r>
            <w:r w:rsidRPr="00F33F0C">
              <w:rPr>
                <w:sz w:val="20"/>
                <w:szCs w:val="20"/>
              </w:rPr>
              <w:t xml:space="preserve"> </w:t>
            </w:r>
            <w:r w:rsidR="00F33F0C" w:rsidRPr="00F33F0C">
              <w:rPr>
                <w:sz w:val="20"/>
                <w:szCs w:val="20"/>
              </w:rPr>
              <w:t xml:space="preserve">a. – součást fáze </w:t>
            </w:r>
            <w:r>
              <w:rPr>
                <w:sz w:val="20"/>
                <w:szCs w:val="20"/>
              </w:rPr>
              <w:t>3</w:t>
            </w:r>
          </w:p>
        </w:tc>
        <w:tc>
          <w:tcPr>
            <w:tcW w:w="503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26FC1595" w14:textId="044BA20B" w:rsidR="00F33F0C" w:rsidRPr="00522768" w:rsidRDefault="00F33F0C" w:rsidP="00C36F91">
            <w:pPr>
              <w:jc w:val="both"/>
              <w:rPr>
                <w:rFonts w:cs="Calibri"/>
                <w:sz w:val="20"/>
                <w:szCs w:val="20"/>
                <w:lang w:eastAsia="en-US"/>
              </w:rPr>
            </w:pPr>
            <w:r w:rsidRPr="00F33F0C">
              <w:rPr>
                <w:rFonts w:cs="Calibri"/>
                <w:sz w:val="20"/>
                <w:szCs w:val="20"/>
                <w:lang w:eastAsia="en-US"/>
              </w:rPr>
              <w:t>Aktualizace rozpočtu dle čl. 3.8 této Smlouvy na výzvu Objednatele před vyhlášením veřejné zakázky, jejímž předmětem bude realizace stavby na základě projektové dokumentace vytvořené zhotovitelem</w:t>
            </w:r>
          </w:p>
        </w:tc>
        <w:tc>
          <w:tcPr>
            <w:tcW w:w="3626"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2FD4BF62" w14:textId="6F88BDDB" w:rsidR="00F33F0C" w:rsidRPr="00522768" w:rsidRDefault="00F33F0C" w:rsidP="00F33F0C">
            <w:pPr>
              <w:jc w:val="both"/>
              <w:rPr>
                <w:sz w:val="20"/>
                <w:szCs w:val="20"/>
              </w:rPr>
            </w:pPr>
            <w:r w:rsidRPr="007C546E">
              <w:rPr>
                <w:b/>
                <w:sz w:val="20"/>
                <w:szCs w:val="20"/>
              </w:rPr>
              <w:t xml:space="preserve">Nejpozději do 15 (patnácti) </w:t>
            </w:r>
            <w:proofErr w:type="spellStart"/>
            <w:r w:rsidRPr="007C546E">
              <w:rPr>
                <w:b/>
                <w:sz w:val="20"/>
                <w:szCs w:val="20"/>
              </w:rPr>
              <w:t>prac</w:t>
            </w:r>
            <w:proofErr w:type="spellEnd"/>
            <w:r w:rsidRPr="007C546E">
              <w:rPr>
                <w:b/>
                <w:sz w:val="20"/>
                <w:szCs w:val="20"/>
              </w:rPr>
              <w:t xml:space="preserve">. </w:t>
            </w:r>
            <w:proofErr w:type="gramStart"/>
            <w:r w:rsidRPr="007C546E">
              <w:rPr>
                <w:b/>
                <w:sz w:val="20"/>
                <w:szCs w:val="20"/>
              </w:rPr>
              <w:t>dnů</w:t>
            </w:r>
            <w:proofErr w:type="gramEnd"/>
            <w:r>
              <w:rPr>
                <w:sz w:val="20"/>
                <w:szCs w:val="20"/>
              </w:rPr>
              <w:t xml:space="preserve"> od výzvy k aktualizaci</w:t>
            </w:r>
          </w:p>
        </w:tc>
      </w:tr>
      <w:tr w:rsidR="00522768" w:rsidRPr="00522768" w14:paraId="134C940E" w14:textId="77777777" w:rsidTr="0061762F">
        <w:trPr>
          <w:trHeight w:val="615"/>
        </w:trPr>
        <w:tc>
          <w:tcPr>
            <w:tcW w:w="831"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FF394D9" w14:textId="376155E6" w:rsidR="00C36F91" w:rsidRPr="00522768" w:rsidRDefault="0061762F" w:rsidP="00C36F91">
            <w:pPr>
              <w:spacing w:before="240"/>
              <w:jc w:val="center"/>
              <w:rPr>
                <w:rFonts w:cs="Calibri"/>
                <w:sz w:val="20"/>
                <w:szCs w:val="20"/>
                <w:lang w:eastAsia="en-US"/>
              </w:rPr>
            </w:pPr>
            <w:r>
              <w:rPr>
                <w:rFonts w:cs="Calibri"/>
                <w:sz w:val="20"/>
                <w:szCs w:val="20"/>
                <w:lang w:eastAsia="en-US"/>
              </w:rPr>
              <w:t>4</w:t>
            </w:r>
          </w:p>
        </w:tc>
        <w:tc>
          <w:tcPr>
            <w:tcW w:w="503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EA2206C" w14:textId="7AFDB30E" w:rsidR="00C36F91" w:rsidRPr="00522768" w:rsidRDefault="00C36F91" w:rsidP="00C36F91">
            <w:pPr>
              <w:spacing w:after="0"/>
              <w:jc w:val="both"/>
              <w:rPr>
                <w:rFonts w:cs="Calibri"/>
                <w:sz w:val="20"/>
                <w:szCs w:val="20"/>
                <w:lang w:eastAsia="en-US"/>
              </w:rPr>
            </w:pPr>
            <w:r w:rsidRPr="00522768">
              <w:rPr>
                <w:rFonts w:cs="Calibri"/>
                <w:bCs/>
                <w:sz w:val="20"/>
                <w:szCs w:val="20"/>
                <w:lang w:eastAsia="en-US"/>
              </w:rPr>
              <w:t>Poskytnutí součinnosti spolupráce při výběru dodavatele stavby</w:t>
            </w:r>
          </w:p>
        </w:tc>
        <w:tc>
          <w:tcPr>
            <w:tcW w:w="3626" w:type="dxa"/>
            <w:tcBorders>
              <w:top w:val="nil"/>
              <w:left w:val="nil"/>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40E2E0" w14:textId="2DFF3F1E" w:rsidR="00C36F91" w:rsidRPr="00522768" w:rsidRDefault="00C36F91" w:rsidP="00C36F91">
            <w:pPr>
              <w:jc w:val="both"/>
              <w:rPr>
                <w:rFonts w:cs="Calibri"/>
                <w:i/>
                <w:iCs/>
                <w:sz w:val="20"/>
                <w:szCs w:val="20"/>
                <w:lang w:eastAsia="en-US"/>
              </w:rPr>
            </w:pPr>
            <w:r w:rsidRPr="00522768">
              <w:rPr>
                <w:sz w:val="20"/>
                <w:szCs w:val="20"/>
              </w:rPr>
              <w:t xml:space="preserve">Nejpozději </w:t>
            </w:r>
            <w:r w:rsidRPr="00522768">
              <w:rPr>
                <w:sz w:val="20"/>
                <w:szCs w:val="20"/>
                <w:lang w:eastAsia="en-US"/>
              </w:rPr>
              <w:t>do dvou (2) pracovních dnů od doručení dotazu k vysvětlení ZD + aktivní účast na hodnocení a posouzení nabídek.</w:t>
            </w:r>
          </w:p>
        </w:tc>
      </w:tr>
      <w:tr w:rsidR="00522768" w:rsidRPr="00522768" w14:paraId="37C9F727" w14:textId="77777777" w:rsidTr="0061762F">
        <w:trPr>
          <w:trHeight w:val="615"/>
        </w:trPr>
        <w:tc>
          <w:tcPr>
            <w:tcW w:w="8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04173ED" w14:textId="0255EDD6" w:rsidR="00F33F0C" w:rsidRDefault="0061762F" w:rsidP="00C36F91">
            <w:pPr>
              <w:spacing w:before="240"/>
              <w:jc w:val="center"/>
              <w:rPr>
                <w:rFonts w:cs="Calibri"/>
                <w:sz w:val="20"/>
                <w:szCs w:val="20"/>
                <w:lang w:eastAsia="en-US"/>
              </w:rPr>
            </w:pPr>
            <w:r>
              <w:rPr>
                <w:rFonts w:cs="Calibri"/>
                <w:sz w:val="20"/>
                <w:szCs w:val="20"/>
                <w:lang w:eastAsia="en-US"/>
              </w:rPr>
              <w:t>5</w:t>
            </w:r>
          </w:p>
          <w:p w14:paraId="1BE6A9F1" w14:textId="45AEDC2D" w:rsidR="00C36F91" w:rsidRPr="00522768" w:rsidRDefault="00C36F91" w:rsidP="00C36F91">
            <w:pPr>
              <w:spacing w:before="240"/>
              <w:jc w:val="center"/>
              <w:rPr>
                <w:rFonts w:cs="Calibri"/>
                <w:sz w:val="20"/>
                <w:szCs w:val="20"/>
                <w:lang w:eastAsia="en-US"/>
              </w:rPr>
            </w:pPr>
            <w:r w:rsidRPr="00522768">
              <w:rPr>
                <w:rFonts w:cs="Calibri"/>
                <w:sz w:val="20"/>
                <w:szCs w:val="20"/>
                <w:lang w:eastAsia="en-US"/>
              </w:rPr>
              <w:t>AD</w:t>
            </w:r>
          </w:p>
        </w:tc>
        <w:tc>
          <w:tcPr>
            <w:tcW w:w="503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7B12362C" w14:textId="4CB247E3" w:rsidR="00C36F91" w:rsidRPr="00522768" w:rsidRDefault="00C36F91" w:rsidP="00C36F91">
            <w:pPr>
              <w:spacing w:after="0"/>
              <w:jc w:val="both"/>
              <w:rPr>
                <w:rFonts w:cs="Calibri"/>
                <w:sz w:val="20"/>
                <w:szCs w:val="20"/>
                <w:lang w:eastAsia="en-US"/>
              </w:rPr>
            </w:pPr>
            <w:r w:rsidRPr="00522768">
              <w:rPr>
                <w:rFonts w:cs="Calibri"/>
                <w:sz w:val="20"/>
                <w:szCs w:val="20"/>
                <w:lang w:eastAsia="en-US"/>
              </w:rPr>
              <w:t>Poskytnutí činnosti – výkon autorského dozoru po celou dobu provádění stavby</w:t>
            </w:r>
          </w:p>
        </w:tc>
        <w:tc>
          <w:tcPr>
            <w:tcW w:w="3626"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710D8E82" w14:textId="15CC462B" w:rsidR="00C36F91" w:rsidRPr="00522768" w:rsidRDefault="00C36F91" w:rsidP="00C36F91">
            <w:pPr>
              <w:jc w:val="both"/>
              <w:rPr>
                <w:rFonts w:ascii="Times New Roman" w:hAnsi="Times New Roman"/>
                <w:sz w:val="20"/>
                <w:szCs w:val="20"/>
              </w:rPr>
            </w:pPr>
            <w:r w:rsidRPr="00522768">
              <w:rPr>
                <w:sz w:val="20"/>
                <w:szCs w:val="20"/>
                <w:lang w:eastAsia="en-US"/>
              </w:rPr>
              <w:t>Pravidelná účast na kontrolních dnech stavby, případná technická pomoc.</w:t>
            </w:r>
          </w:p>
          <w:p w14:paraId="04B53BF6" w14:textId="1E2E33DA" w:rsidR="00C36F91" w:rsidRPr="00522768" w:rsidRDefault="00C36F91" w:rsidP="00C36F91">
            <w:pPr>
              <w:jc w:val="both"/>
              <w:rPr>
                <w:sz w:val="20"/>
                <w:szCs w:val="20"/>
                <w:lang w:eastAsia="en-US"/>
              </w:rPr>
            </w:pPr>
            <w:r w:rsidRPr="00522768">
              <w:rPr>
                <w:sz w:val="20"/>
                <w:szCs w:val="20"/>
              </w:rPr>
              <w:t xml:space="preserve">Předpokládaný počet </w:t>
            </w:r>
            <w:r w:rsidR="00AD29F6">
              <w:rPr>
                <w:sz w:val="20"/>
                <w:szCs w:val="20"/>
              </w:rPr>
              <w:t>200</w:t>
            </w:r>
            <w:r w:rsidR="00AD29F6" w:rsidRPr="00522768">
              <w:rPr>
                <w:sz w:val="20"/>
                <w:szCs w:val="20"/>
              </w:rPr>
              <w:t xml:space="preserve"> </w:t>
            </w:r>
            <w:r w:rsidRPr="00522768">
              <w:rPr>
                <w:sz w:val="20"/>
                <w:szCs w:val="20"/>
              </w:rPr>
              <w:t>hodin</w:t>
            </w:r>
          </w:p>
        </w:tc>
      </w:tr>
    </w:tbl>
    <w:p w14:paraId="05287E9F" w14:textId="1B47BA83" w:rsidR="000979DD" w:rsidRPr="00EC40AD" w:rsidRDefault="000979DD" w:rsidP="000979DD">
      <w:pPr>
        <w:spacing w:before="240"/>
        <w:jc w:val="both"/>
        <w:rPr>
          <w:rFonts w:asciiTheme="minorHAnsi" w:hAnsiTheme="minorHAnsi" w:cstheme="minorHAnsi"/>
          <w:b/>
          <w:lang w:eastAsia="x-none"/>
        </w:rPr>
      </w:pPr>
      <w:r w:rsidRPr="00522768">
        <w:rPr>
          <w:rFonts w:asciiTheme="minorHAnsi" w:hAnsiTheme="minorHAnsi" w:cstheme="minorHAnsi"/>
          <w:b/>
          <w:lang w:eastAsia="x-none"/>
        </w:rPr>
        <w:t>V případě požadavků úpravy či doplnění projektové dokumentace od dotčených orgánů státní správy</w:t>
      </w:r>
      <w:r w:rsidR="004C4726" w:rsidRPr="00522768">
        <w:rPr>
          <w:rFonts w:asciiTheme="minorHAnsi" w:hAnsiTheme="minorHAnsi" w:cstheme="minorHAnsi"/>
          <w:b/>
          <w:lang w:eastAsia="x-none"/>
        </w:rPr>
        <w:t xml:space="preserve"> (DOSS)</w:t>
      </w:r>
      <w:r w:rsidRPr="00522768">
        <w:rPr>
          <w:rFonts w:asciiTheme="minorHAnsi" w:hAnsiTheme="minorHAnsi" w:cstheme="minorHAnsi"/>
          <w:b/>
          <w:lang w:eastAsia="x-none"/>
        </w:rPr>
        <w:t>, správců sítí nebo stavebního úřadu na doplnění dokumentace pro vydání kladného stanoviska/rozhodnutí je Zhotovitel povinen provést úpravu PD nejpozději do:</w:t>
      </w:r>
    </w:p>
    <w:p w14:paraId="7D8E3F13" w14:textId="4BB664C6" w:rsidR="000979DD" w:rsidRPr="00EC40AD" w:rsidRDefault="000979DD" w:rsidP="00B95335">
      <w:pPr>
        <w:numPr>
          <w:ilvl w:val="0"/>
          <w:numId w:val="5"/>
        </w:numPr>
        <w:spacing w:before="120" w:after="0"/>
        <w:jc w:val="both"/>
        <w:rPr>
          <w:rFonts w:asciiTheme="minorHAnsi" w:hAnsiTheme="minorHAnsi" w:cstheme="minorHAnsi"/>
          <w:b/>
          <w:lang w:eastAsia="x-none"/>
        </w:rPr>
      </w:pPr>
      <w:r w:rsidRPr="00EC40AD">
        <w:rPr>
          <w:rFonts w:asciiTheme="minorHAnsi" w:hAnsiTheme="minorHAnsi" w:cstheme="minorHAnsi"/>
          <w:b/>
          <w:lang w:eastAsia="x-none"/>
        </w:rPr>
        <w:t>Sedm</w:t>
      </w:r>
      <w:r w:rsidR="004C4726" w:rsidRPr="00EC40AD">
        <w:rPr>
          <w:rFonts w:asciiTheme="minorHAnsi" w:hAnsiTheme="minorHAnsi" w:cstheme="minorHAnsi"/>
          <w:b/>
          <w:lang w:eastAsia="x-none"/>
        </w:rPr>
        <w:t>i</w:t>
      </w:r>
      <w:r w:rsidRPr="00EC40AD">
        <w:rPr>
          <w:rFonts w:asciiTheme="minorHAnsi" w:hAnsiTheme="minorHAnsi" w:cstheme="minorHAnsi"/>
          <w:b/>
          <w:lang w:eastAsia="x-none"/>
        </w:rPr>
        <w:t xml:space="preserve"> (</w:t>
      </w:r>
      <w:ins w:id="13" w:author="Daniela Hochová" w:date="2024-03-08T10:16:00Z">
        <w:r w:rsidR="0088113A">
          <w:rPr>
            <w:rFonts w:asciiTheme="minorHAnsi" w:hAnsiTheme="minorHAnsi" w:cstheme="minorHAnsi"/>
            <w:b/>
            <w:lang w:eastAsia="x-none"/>
          </w:rPr>
          <w:t>10</w:t>
        </w:r>
      </w:ins>
      <w:del w:id="14" w:author="Daniela Hochová" w:date="2024-03-08T10:16:00Z">
        <w:r w:rsidRPr="00EC40AD" w:rsidDel="0088113A">
          <w:rPr>
            <w:rFonts w:asciiTheme="minorHAnsi" w:hAnsiTheme="minorHAnsi" w:cstheme="minorHAnsi"/>
            <w:b/>
            <w:lang w:eastAsia="x-none"/>
          </w:rPr>
          <w:delText>7</w:delText>
        </w:r>
      </w:del>
      <w:r w:rsidRPr="00EC40AD">
        <w:rPr>
          <w:rFonts w:asciiTheme="minorHAnsi" w:hAnsiTheme="minorHAnsi" w:cstheme="minorHAnsi"/>
          <w:b/>
          <w:lang w:eastAsia="x-none"/>
        </w:rPr>
        <w:t>) kalendářních dnů v případě, že se jedná o požadavek v souladu rozsahu příslušných právní</w:t>
      </w:r>
      <w:r w:rsidR="00140E3B">
        <w:rPr>
          <w:rFonts w:asciiTheme="minorHAnsi" w:hAnsiTheme="minorHAnsi" w:cstheme="minorHAnsi"/>
          <w:b/>
          <w:lang w:eastAsia="x-none"/>
        </w:rPr>
        <w:t>ch</w:t>
      </w:r>
      <w:r w:rsidRPr="00EC40AD">
        <w:rPr>
          <w:rFonts w:asciiTheme="minorHAnsi" w:hAnsiTheme="minorHAnsi" w:cstheme="minorHAnsi"/>
          <w:b/>
          <w:lang w:eastAsia="x-none"/>
        </w:rPr>
        <w:t xml:space="preserve"> předpisů či technických norem a</w:t>
      </w:r>
      <w:r w:rsidR="00CC6D0D" w:rsidRPr="00EC40AD">
        <w:rPr>
          <w:rFonts w:asciiTheme="minorHAnsi" w:hAnsiTheme="minorHAnsi" w:cstheme="minorHAnsi"/>
          <w:b/>
          <w:lang w:eastAsia="x-none"/>
        </w:rPr>
        <w:t> p</w:t>
      </w:r>
      <w:r w:rsidRPr="00EC40AD">
        <w:rPr>
          <w:rFonts w:asciiTheme="minorHAnsi" w:hAnsiTheme="minorHAnsi" w:cstheme="minorHAnsi"/>
          <w:b/>
          <w:lang w:eastAsia="x-none"/>
        </w:rPr>
        <w:t>ředpisů.</w:t>
      </w:r>
    </w:p>
    <w:p w14:paraId="5516A746" w14:textId="77777777" w:rsidR="000979DD" w:rsidRPr="00EC40AD" w:rsidRDefault="000979DD" w:rsidP="00B95335">
      <w:pPr>
        <w:numPr>
          <w:ilvl w:val="0"/>
          <w:numId w:val="6"/>
        </w:numPr>
        <w:spacing w:after="0"/>
        <w:ind w:left="1077" w:hanging="357"/>
        <w:jc w:val="both"/>
        <w:rPr>
          <w:rFonts w:asciiTheme="minorHAnsi" w:hAnsiTheme="minorHAnsi" w:cstheme="minorHAnsi"/>
          <w:b/>
          <w:i/>
          <w:lang w:eastAsia="x-none"/>
        </w:rPr>
      </w:pPr>
      <w:r w:rsidRPr="00EC40AD">
        <w:rPr>
          <w:rFonts w:asciiTheme="minorHAnsi" w:hAnsiTheme="minorHAnsi" w:cstheme="minorHAnsi"/>
          <w:b/>
          <w:i/>
          <w:lang w:eastAsia="x-none"/>
        </w:rPr>
        <w:t>Po dobu provádění požadovaných úprav běží lhůty stanovené touto Smlouvou.</w:t>
      </w:r>
    </w:p>
    <w:p w14:paraId="611C0D82" w14:textId="304845D5" w:rsidR="000979DD" w:rsidRPr="00EC40AD" w:rsidRDefault="004C4726" w:rsidP="00B95335">
      <w:pPr>
        <w:numPr>
          <w:ilvl w:val="0"/>
          <w:numId w:val="5"/>
        </w:numPr>
        <w:spacing w:after="0"/>
        <w:ind w:left="714" w:hanging="357"/>
        <w:jc w:val="both"/>
        <w:rPr>
          <w:rFonts w:asciiTheme="minorHAnsi" w:hAnsiTheme="minorHAnsi" w:cstheme="minorHAnsi"/>
          <w:b/>
          <w:lang w:eastAsia="x-none"/>
        </w:rPr>
      </w:pPr>
      <w:r w:rsidRPr="00EC40AD">
        <w:rPr>
          <w:rFonts w:asciiTheme="minorHAnsi" w:hAnsiTheme="minorHAnsi" w:cstheme="minorHAnsi"/>
          <w:b/>
          <w:lang w:eastAsia="x-none"/>
        </w:rPr>
        <w:t>J</w:t>
      </w:r>
      <w:r w:rsidR="000979DD" w:rsidRPr="00EC40AD">
        <w:rPr>
          <w:rFonts w:asciiTheme="minorHAnsi" w:hAnsiTheme="minorHAnsi" w:cstheme="minorHAnsi"/>
          <w:b/>
          <w:lang w:eastAsia="x-none"/>
        </w:rPr>
        <w:t>edna</w:t>
      </w:r>
      <w:r w:rsidRPr="00EC40AD">
        <w:rPr>
          <w:rFonts w:asciiTheme="minorHAnsi" w:hAnsiTheme="minorHAnsi" w:cstheme="minorHAnsi"/>
          <w:b/>
          <w:lang w:eastAsia="x-none"/>
        </w:rPr>
        <w:t xml:space="preserve">dvaceti </w:t>
      </w:r>
      <w:r w:rsidR="000979DD" w:rsidRPr="00EC40AD">
        <w:rPr>
          <w:rFonts w:asciiTheme="minorHAnsi" w:hAnsiTheme="minorHAnsi" w:cstheme="minorHAnsi"/>
          <w:b/>
          <w:lang w:eastAsia="x-none"/>
        </w:rPr>
        <w:t>(21) kalendářních dnů, jedná-li se o požadavek nad rámec platných právních předpisů.</w:t>
      </w:r>
    </w:p>
    <w:p w14:paraId="0C3F0F58" w14:textId="77777777" w:rsidR="000979DD" w:rsidRPr="00EC40AD" w:rsidRDefault="000979DD" w:rsidP="00B95335">
      <w:pPr>
        <w:numPr>
          <w:ilvl w:val="0"/>
          <w:numId w:val="6"/>
        </w:numPr>
        <w:jc w:val="both"/>
        <w:rPr>
          <w:rFonts w:asciiTheme="minorHAnsi" w:hAnsiTheme="minorHAnsi" w:cstheme="minorHAnsi"/>
          <w:b/>
          <w:lang w:eastAsia="x-none"/>
        </w:rPr>
      </w:pPr>
      <w:r w:rsidRPr="00EC40AD">
        <w:rPr>
          <w:rFonts w:asciiTheme="minorHAnsi" w:hAnsiTheme="minorHAnsi" w:cstheme="minorHAnsi"/>
          <w:b/>
          <w:i/>
          <w:lang w:eastAsia="x-none"/>
        </w:rPr>
        <w:t>Po dobu provádění požadovaných úprav neběží lhůty stanovené touto Smlouvou.</w:t>
      </w:r>
    </w:p>
    <w:p w14:paraId="6A3C51A6" w14:textId="77777777" w:rsidR="000979DD" w:rsidRPr="00EC40AD" w:rsidRDefault="000979DD" w:rsidP="000979DD">
      <w:pPr>
        <w:jc w:val="both"/>
        <w:rPr>
          <w:rFonts w:asciiTheme="minorHAnsi" w:hAnsiTheme="minorHAnsi" w:cstheme="minorHAnsi"/>
          <w:b/>
          <w:lang w:eastAsia="x-none"/>
        </w:rPr>
      </w:pPr>
      <w:r w:rsidRPr="00EC40AD">
        <w:rPr>
          <w:rFonts w:asciiTheme="minorHAnsi" w:hAnsiTheme="minorHAnsi" w:cstheme="minorHAnsi"/>
          <w:b/>
          <w:lang w:eastAsia="x-none"/>
        </w:rPr>
        <w:t xml:space="preserve">Zhotovitel je povinen bezodkladně poskytovat potřebnou součinnost při vyřizování potřebných stanovisek / vyjádření / rozhodnutí. </w:t>
      </w:r>
    </w:p>
    <w:p w14:paraId="27152D5D" w14:textId="77777777" w:rsidR="000979DD" w:rsidRPr="00EC40AD" w:rsidRDefault="000979DD" w:rsidP="0069508F">
      <w:pPr>
        <w:spacing w:before="120"/>
        <w:jc w:val="both"/>
        <w:rPr>
          <w:rFonts w:asciiTheme="minorHAnsi" w:hAnsiTheme="minorHAnsi" w:cstheme="minorHAnsi"/>
          <w:b/>
          <w:lang w:eastAsia="x-none"/>
        </w:rPr>
      </w:pPr>
      <w:r w:rsidRPr="00EC40AD">
        <w:rPr>
          <w:rFonts w:asciiTheme="minorHAnsi" w:hAnsiTheme="minorHAnsi" w:cstheme="minorHAnsi"/>
          <w:b/>
          <w:lang w:eastAsia="x-none"/>
        </w:rPr>
        <w:t xml:space="preserve">V případě prokazatelných průtahů při zajišťování inženýrské činnosti či povolování stavby spočívajících na straně DOSS nebo stavebního úřadu nezapříčiněné Zhotovitelem se pořídí písemný protokol podepsaný oběma stranami. Po prokazatelně doloženou dobu lhůta pro dokončení díla neběží. </w:t>
      </w:r>
    </w:p>
    <w:p w14:paraId="727A1D60" w14:textId="1B3B586E" w:rsidR="000979DD" w:rsidRPr="00EC40AD" w:rsidRDefault="000979DD" w:rsidP="00914BA9">
      <w:pPr>
        <w:pStyle w:val="Odstavecseseznamem"/>
        <w:ind w:left="0"/>
        <w:jc w:val="both"/>
        <w:rPr>
          <w:b/>
          <w:u w:val="single"/>
        </w:rPr>
      </w:pPr>
      <w:r w:rsidRPr="00EC40AD">
        <w:rPr>
          <w:rFonts w:asciiTheme="minorHAnsi" w:hAnsiTheme="minorHAnsi" w:cstheme="minorHAnsi"/>
          <w:b/>
          <w:lang w:eastAsia="x-none"/>
        </w:rPr>
        <w:t xml:space="preserve">Po dobu kontroly rozsahu předané dokumentace Objednatelem pro jednotlivé stupně </w:t>
      </w:r>
      <w:r w:rsidR="00BA7B38">
        <w:rPr>
          <w:rFonts w:asciiTheme="minorHAnsi" w:hAnsiTheme="minorHAnsi" w:cstheme="minorHAnsi"/>
          <w:b/>
          <w:lang w:eastAsia="x-none"/>
        </w:rPr>
        <w:t>projektové dokumentace</w:t>
      </w:r>
      <w:r w:rsidR="00BA7B38" w:rsidRPr="00EC40AD">
        <w:rPr>
          <w:rFonts w:asciiTheme="minorHAnsi" w:hAnsiTheme="minorHAnsi" w:cstheme="minorHAnsi"/>
          <w:b/>
          <w:lang w:eastAsia="x-none"/>
        </w:rPr>
        <w:t xml:space="preserve"> </w:t>
      </w:r>
      <w:r w:rsidRPr="00EC40AD">
        <w:rPr>
          <w:rFonts w:asciiTheme="minorHAnsi" w:hAnsiTheme="minorHAnsi" w:cstheme="minorHAnsi"/>
          <w:b/>
          <w:lang w:eastAsia="x-none"/>
        </w:rPr>
        <w:t>v souladu s </w:t>
      </w:r>
      <w:r w:rsidRPr="00EC40AD">
        <w:rPr>
          <w:b/>
          <w:u w:val="single"/>
        </w:rPr>
        <w:t>požadavky této smlouvy lhůta stanovená touto Smlouvou neběží.</w:t>
      </w:r>
    </w:p>
    <w:p w14:paraId="51C5EED9" w14:textId="2435C397" w:rsidR="000979DD" w:rsidRPr="00EC40AD" w:rsidRDefault="00597FF8" w:rsidP="00BD0A4B">
      <w:pPr>
        <w:pStyle w:val="Odstavecseseznamem"/>
        <w:ind w:left="567" w:hanging="567"/>
        <w:jc w:val="both"/>
      </w:pPr>
      <w:r w:rsidRPr="00EC40AD">
        <w:lastRenderedPageBreak/>
        <w:t>5.</w:t>
      </w:r>
      <w:r w:rsidR="00FB6EBF">
        <w:t>2</w:t>
      </w:r>
      <w:r w:rsidRPr="00EC40AD">
        <w:t>.2</w:t>
      </w:r>
      <w:r w:rsidRPr="00EC40AD">
        <w:tab/>
        <w:t xml:space="preserve">Část díla </w:t>
      </w:r>
      <w:r w:rsidR="000979DD" w:rsidRPr="00EC40AD">
        <w:t xml:space="preserve">spočívající v provedení projektových prací dle této Smlouvy se považuje za </w:t>
      </w:r>
      <w:r w:rsidRPr="00EC40AD">
        <w:t>dokončenou</w:t>
      </w:r>
      <w:r w:rsidR="000979DD" w:rsidRPr="00EC40AD">
        <w:t>, jestliže Zhotovitel řádně (bez jakýchkoliv vad a nedodělků) splnil veškeré své povinnosti vztahující se k projektovým pracím a inženýrské činnosti dle této Smlouvy a zároveň Objednateli předal kompletní projektovou dokumentaci obsahující všechny části v souladu s</w:t>
      </w:r>
      <w:r w:rsidR="00140E3B">
        <w:t> požadavky právních předpisů, zadávací dokumentace</w:t>
      </w:r>
      <w:r w:rsidR="000979DD" w:rsidRPr="00EC40AD">
        <w:t> </w:t>
      </w:r>
      <w:r w:rsidR="00140E3B">
        <w:t xml:space="preserve">a </w:t>
      </w:r>
      <w:r w:rsidR="00BD0A4B">
        <w:t xml:space="preserve">touto </w:t>
      </w:r>
      <w:r w:rsidR="00140E3B">
        <w:t>smlouv</w:t>
      </w:r>
      <w:r w:rsidR="00BD0A4B">
        <w:t>ou</w:t>
      </w:r>
      <w:r w:rsidR="00140E3B">
        <w:t>,</w:t>
      </w:r>
      <w:r w:rsidR="00522768">
        <w:t xml:space="preserve"> </w:t>
      </w:r>
      <w:r w:rsidR="00522768" w:rsidRPr="00522768">
        <w:rPr>
          <w:b/>
        </w:rPr>
        <w:t>v zadavatelem požadovaném členění</w:t>
      </w:r>
      <w:r w:rsidR="000979DD" w:rsidRPr="00522768">
        <w:rPr>
          <w:b/>
        </w:rPr>
        <w:t>,</w:t>
      </w:r>
      <w:r w:rsidR="000979DD" w:rsidRPr="00EC40AD">
        <w:t xml:space="preserve"> provedl a Zhotoviteli předal kompletní </w:t>
      </w:r>
      <w:r w:rsidR="007C7025">
        <w:t xml:space="preserve">soupisy prací s </w:t>
      </w:r>
      <w:r w:rsidR="000979DD" w:rsidRPr="00EC40AD">
        <w:t>výkazy výměr a rozpočet</w:t>
      </w:r>
      <w:r w:rsidR="00F03CC5">
        <w:t xml:space="preserve"> </w:t>
      </w:r>
      <w:r w:rsidR="00F8581F">
        <w:t xml:space="preserve">v souladu s </w:t>
      </w:r>
      <w:proofErr w:type="spellStart"/>
      <w:r w:rsidR="00F8581F">
        <w:t>vyhl</w:t>
      </w:r>
      <w:proofErr w:type="spellEnd"/>
      <w:r w:rsidR="00F8581F">
        <w:t>. 169/2016 Sb.</w:t>
      </w:r>
      <w:r w:rsidR="00BA7B38">
        <w:t xml:space="preserve"> v aktuální cenové hladině</w:t>
      </w:r>
      <w:r w:rsidR="000979DD" w:rsidRPr="00EC40AD">
        <w:t>, odevzdal Objednateli veškerá potřebná kladná pravomocná rozhodnutí orgánů státní správy vč. stanovisek dotčených orgánů státní správy, správců sítí, popř. jiných subjektů, je</w:t>
      </w:r>
      <w:r w:rsidR="000979DD" w:rsidRPr="00EC40AD">
        <w:noBreakHyphen/>
        <w:t xml:space="preserve">li jich za účelem řádné realizace stavby potřeba. Za komplexnost </w:t>
      </w:r>
      <w:r w:rsidR="00B95335" w:rsidRPr="00EC40AD">
        <w:t xml:space="preserve">a kvalitu </w:t>
      </w:r>
      <w:r w:rsidR="000979DD" w:rsidRPr="00EC40AD">
        <w:t>těchto dokumentů odpovídá Zhotovitel Objednateli.</w:t>
      </w:r>
    </w:p>
    <w:p w14:paraId="41F2C1C5" w14:textId="77C155CA" w:rsidR="00D31FD9" w:rsidRDefault="000979DD" w:rsidP="00BD0A4B">
      <w:pPr>
        <w:pStyle w:val="Odstavecseseznamem"/>
        <w:numPr>
          <w:ilvl w:val="2"/>
          <w:numId w:val="46"/>
        </w:numPr>
        <w:ind w:left="567" w:hanging="567"/>
        <w:jc w:val="both"/>
      </w:pPr>
      <w:r w:rsidRPr="00EC40AD">
        <w:t>V případě, že v rámci předávání díla</w:t>
      </w:r>
      <w:r w:rsidR="00597FF8" w:rsidRPr="00EC40AD">
        <w:rPr>
          <w:rFonts w:asciiTheme="minorHAnsi" w:hAnsiTheme="minorHAnsi" w:cstheme="minorHAnsi"/>
          <w:szCs w:val="22"/>
        </w:rPr>
        <w:t xml:space="preserve"> </w:t>
      </w:r>
      <w:r w:rsidR="00877CB6">
        <w:rPr>
          <w:rFonts w:asciiTheme="minorHAnsi" w:hAnsiTheme="minorHAnsi" w:cstheme="minorHAnsi"/>
          <w:szCs w:val="22"/>
        </w:rPr>
        <w:t xml:space="preserve">nebo jeho části </w:t>
      </w:r>
      <w:r w:rsidR="00597FF8" w:rsidRPr="00EC40AD">
        <w:rPr>
          <w:rFonts w:asciiTheme="minorHAnsi" w:hAnsiTheme="minorHAnsi" w:cstheme="minorHAnsi"/>
          <w:szCs w:val="22"/>
        </w:rPr>
        <w:t>spočívající v dokončení projektových prací vč.</w:t>
      </w:r>
      <w:r w:rsidR="00522768">
        <w:rPr>
          <w:rFonts w:asciiTheme="minorHAnsi" w:hAnsiTheme="minorHAnsi" w:cstheme="minorHAnsi"/>
          <w:szCs w:val="22"/>
        </w:rPr>
        <w:t> </w:t>
      </w:r>
      <w:r w:rsidR="00597FF8" w:rsidRPr="00EC40AD">
        <w:rPr>
          <w:rFonts w:asciiTheme="minorHAnsi" w:hAnsiTheme="minorHAnsi" w:cstheme="minorHAnsi"/>
          <w:szCs w:val="22"/>
        </w:rPr>
        <w:t xml:space="preserve">soupisu prací, výkazu výměr, rozpočtu a potřebných stanovisek dle této Smlouvy </w:t>
      </w:r>
      <w:r w:rsidRPr="00EC40AD">
        <w:t xml:space="preserve">bude zjištěno, že </w:t>
      </w:r>
      <w:r w:rsidR="00877CB6" w:rsidRPr="00EC40AD">
        <w:t>dílo</w:t>
      </w:r>
      <w:r w:rsidR="00877CB6">
        <w:t xml:space="preserve"> nebo jeho část </w:t>
      </w:r>
      <w:r w:rsidR="00914BA9" w:rsidRPr="00EC40AD">
        <w:t xml:space="preserve">dle této Smlouvy </w:t>
      </w:r>
      <w:r w:rsidRPr="00EC40AD">
        <w:t>vykazuje</w:t>
      </w:r>
      <w:r w:rsidR="0089307F">
        <w:t>,</w:t>
      </w:r>
      <w:r w:rsidRPr="00EC40AD">
        <w:t xml:space="preserve"> vady a nedodělky, není Objednatel povinen tuto část díla převzít, a to ani parciálně. Zhotovitel je přitom povinen zjištěné vady a nedodělky odstranit nejpozději ve lhůtě </w:t>
      </w:r>
      <w:r w:rsidR="008D3449">
        <w:t>deseti</w:t>
      </w:r>
      <w:r w:rsidR="008D3449" w:rsidRPr="00EC40AD">
        <w:t xml:space="preserve"> </w:t>
      </w:r>
      <w:r w:rsidRPr="00EC40AD">
        <w:t>(</w:t>
      </w:r>
      <w:r w:rsidR="008D3449" w:rsidRPr="00EC40AD">
        <w:t>1</w:t>
      </w:r>
      <w:r w:rsidR="008D3449">
        <w:t>0</w:t>
      </w:r>
      <w:r w:rsidRPr="00EC40AD">
        <w:t>) dnů ode dne, kdy mu Zhotovitel tyto vady vytkl, není-li s Objednatelem písemně sjednáno jinak. Po odstranění vad a nedodělků dané části díla Zhotovitel Objednatele opětovně vyzve k převzetí této části díla</w:t>
      </w:r>
      <w:r w:rsidR="00522768">
        <w:t>.</w:t>
      </w:r>
    </w:p>
    <w:p w14:paraId="3515C63B" w14:textId="7A18A791" w:rsidR="00D31FD9" w:rsidRDefault="00D31FD9" w:rsidP="00BD0A4B">
      <w:pPr>
        <w:pStyle w:val="Odstavecseseznamem"/>
        <w:numPr>
          <w:ilvl w:val="2"/>
          <w:numId w:val="46"/>
        </w:numPr>
        <w:ind w:left="567" w:hanging="567"/>
        <w:jc w:val="both"/>
      </w:pPr>
      <w:r>
        <w:t>V případě odhalení drobných vad a nedodělků, které nebrání v užití díla, budou tyto drobné vady a</w:t>
      </w:r>
      <w:r w:rsidR="00BA7B38">
        <w:t> </w:t>
      </w:r>
      <w:r>
        <w:t xml:space="preserve">nedodělky zaznamenány v protokolu o předání a převzetí díla. Zhotovitel je povinen </w:t>
      </w:r>
      <w:r w:rsidRPr="008833BC">
        <w:t xml:space="preserve">odstranit </w:t>
      </w:r>
      <w:r>
        <w:t xml:space="preserve">tyto vady a nedodělky </w:t>
      </w:r>
      <w:r w:rsidRPr="008833BC">
        <w:t>n</w:t>
      </w:r>
      <w:r w:rsidR="007F3A95">
        <w:t>a vlastní náklady nejpozději do pěti</w:t>
      </w:r>
      <w:r>
        <w:t xml:space="preserve"> (</w:t>
      </w:r>
      <w:r w:rsidR="007F3A95">
        <w:t>5</w:t>
      </w:r>
      <w:r w:rsidRPr="008833BC">
        <w:t>) pracovních dnů ode dne předání díla objednateli, pokud se nedohodnou zhotovitel a objednatel písemně jinak</w:t>
      </w:r>
      <w:r>
        <w:t>.</w:t>
      </w:r>
    </w:p>
    <w:p w14:paraId="1C34E141" w14:textId="5E631330" w:rsidR="005661AC" w:rsidRDefault="000979DD" w:rsidP="00BD0A4B">
      <w:pPr>
        <w:pStyle w:val="Odstavecseseznamem"/>
        <w:numPr>
          <w:ilvl w:val="2"/>
          <w:numId w:val="46"/>
        </w:numPr>
        <w:ind w:left="567" w:hanging="567"/>
        <w:jc w:val="both"/>
        <w:rPr>
          <w:rFonts w:asciiTheme="minorHAnsi" w:hAnsiTheme="minorHAnsi" w:cstheme="minorHAnsi"/>
          <w:szCs w:val="22"/>
        </w:rPr>
      </w:pPr>
      <w:r w:rsidRPr="00EC40AD">
        <w:t>O předání řádně dokončené</w:t>
      </w:r>
      <w:r w:rsidR="00914BA9" w:rsidRPr="00EC40AD">
        <w:t>ho</w:t>
      </w:r>
      <w:r w:rsidRPr="00EC40AD">
        <w:t xml:space="preserve"> díla</w:t>
      </w:r>
      <w:r w:rsidR="00BE77F0" w:rsidRPr="00EC40AD">
        <w:t xml:space="preserve"> nebo jeho části</w:t>
      </w:r>
      <w:r w:rsidRPr="00EC40AD">
        <w:t xml:space="preserve"> dle čl. </w:t>
      </w:r>
      <w:r w:rsidR="00F8581F">
        <w:t>5</w:t>
      </w:r>
      <w:r w:rsidRPr="00EC40AD">
        <w:t>.</w:t>
      </w:r>
      <w:r w:rsidR="00877CB6">
        <w:t>2</w:t>
      </w:r>
      <w:r w:rsidR="000D6423">
        <w:t>.1</w:t>
      </w:r>
      <w:r w:rsidR="00877CB6" w:rsidRPr="00EC40AD">
        <w:t xml:space="preserve"> </w:t>
      </w:r>
      <w:r w:rsidRPr="00EC40AD">
        <w:t xml:space="preserve">této Smlouvy (bez jakýchkoliv vad a nedodělků) bude mezi stranami sepsán protokol podepsaný odpovědnými zástupci obou smluvních stran, kteří stvrdí, že </w:t>
      </w:r>
      <w:r w:rsidR="009D27BB" w:rsidRPr="00EC40AD">
        <w:t>t</w:t>
      </w:r>
      <w:r w:rsidR="009D27BB">
        <w:t>o</w:t>
      </w:r>
      <w:r w:rsidR="009D27BB" w:rsidRPr="00EC40AD">
        <w:t xml:space="preserve">to </w:t>
      </w:r>
      <w:r w:rsidR="00914BA9" w:rsidRPr="00EC40AD">
        <w:t xml:space="preserve">dílo bylo </w:t>
      </w:r>
      <w:r w:rsidRPr="00EC40AD">
        <w:t xml:space="preserve">řádně </w:t>
      </w:r>
      <w:r w:rsidR="00914BA9" w:rsidRPr="00EC40AD">
        <w:t xml:space="preserve">dokončeno </w:t>
      </w:r>
      <w:r w:rsidRPr="00EC40AD">
        <w:t xml:space="preserve">a </w:t>
      </w:r>
      <w:r w:rsidR="00914BA9" w:rsidRPr="00EC40AD">
        <w:t>předáno</w:t>
      </w:r>
      <w:r w:rsidRPr="00EC40AD">
        <w:t>.</w:t>
      </w:r>
      <w:r w:rsidR="005661AC" w:rsidRPr="005661AC">
        <w:rPr>
          <w:rFonts w:asciiTheme="minorHAnsi" w:hAnsiTheme="minorHAnsi" w:cstheme="minorHAnsi"/>
          <w:szCs w:val="22"/>
        </w:rPr>
        <w:t xml:space="preserve"> </w:t>
      </w:r>
    </w:p>
    <w:p w14:paraId="209EFA89" w14:textId="7C875A12" w:rsidR="000979DD" w:rsidRPr="0088113A" w:rsidRDefault="005661AC" w:rsidP="00BD0A4B">
      <w:pPr>
        <w:pStyle w:val="Odstavecseseznamem"/>
        <w:numPr>
          <w:ilvl w:val="2"/>
          <w:numId w:val="46"/>
        </w:numPr>
        <w:ind w:left="567" w:hanging="567"/>
        <w:jc w:val="both"/>
      </w:pPr>
      <w:r w:rsidRPr="000D5837">
        <w:rPr>
          <w:rFonts w:asciiTheme="minorHAnsi" w:hAnsiTheme="minorHAnsi" w:cstheme="minorHAnsi"/>
          <w:szCs w:val="22"/>
        </w:rPr>
        <w:t>Místem předání a převzetí písemných výstupů Zhotovitele je sídlo Objednatele.</w:t>
      </w:r>
    </w:p>
    <w:p w14:paraId="265E65FA" w14:textId="6EF05284" w:rsidR="00DD62CB" w:rsidRPr="005661AC" w:rsidRDefault="00DD62CB" w:rsidP="00DD62CB">
      <w:pPr>
        <w:pStyle w:val="Odstavecseseznamem"/>
        <w:numPr>
          <w:ilvl w:val="2"/>
          <w:numId w:val="46"/>
        </w:numPr>
        <w:ind w:left="567" w:hanging="567"/>
        <w:jc w:val="both"/>
      </w:pPr>
      <w:r>
        <w:rPr>
          <w:rFonts w:asciiTheme="minorHAnsi" w:hAnsiTheme="minorHAnsi" w:cstheme="minorHAnsi"/>
          <w:szCs w:val="22"/>
        </w:rPr>
        <w:t xml:space="preserve">Dokumentace v digitální podobě bude Objednateli předána prostřednictvím CDE – Společného datového prostředí. </w:t>
      </w:r>
    </w:p>
    <w:p w14:paraId="21307993" w14:textId="3A36C1D4" w:rsidR="005661AC" w:rsidRPr="00EC40AD" w:rsidRDefault="005661AC" w:rsidP="00BD0A4B">
      <w:pPr>
        <w:pStyle w:val="Odstavecseseznamem"/>
        <w:numPr>
          <w:ilvl w:val="2"/>
          <w:numId w:val="46"/>
        </w:numPr>
        <w:ind w:left="567" w:hanging="567"/>
        <w:jc w:val="both"/>
      </w:pPr>
      <w:r w:rsidRPr="00EC40AD">
        <w:t>Zdrží-li se provádění díla z důvodů výlučně na straně Objednatele, má Zhotovitel právo na přiměřené prodloužení doby plnění, a to o dobu, o kterou bylo provádění díla či jeho části zdrženo z důvodů výlučně na straně Objednatele, o čemž musí být proveden písemný zápis stvrzený oběma smluvními stranami.</w:t>
      </w:r>
    </w:p>
    <w:p w14:paraId="2D852AB8" w14:textId="77777777" w:rsidR="00084FCC" w:rsidRPr="00EC40AD" w:rsidRDefault="00084FCC" w:rsidP="00B95335">
      <w:pPr>
        <w:pStyle w:val="Odstavecseseznamem"/>
        <w:numPr>
          <w:ilvl w:val="0"/>
          <w:numId w:val="8"/>
        </w:numPr>
        <w:ind w:left="567" w:hanging="567"/>
        <w:jc w:val="both"/>
        <w:rPr>
          <w:rFonts w:asciiTheme="minorHAnsi" w:hAnsiTheme="minorHAnsi" w:cstheme="minorHAnsi"/>
          <w:szCs w:val="22"/>
        </w:rPr>
      </w:pPr>
      <w:r w:rsidRPr="00EC40AD">
        <w:rPr>
          <w:rFonts w:asciiTheme="minorHAnsi" w:hAnsiTheme="minorHAnsi" w:cstheme="minorHAnsi"/>
          <w:b/>
          <w:szCs w:val="22"/>
        </w:rPr>
        <w:t>Dokončení a předání činnosti autorského dozoru:</w:t>
      </w:r>
    </w:p>
    <w:p w14:paraId="68C4A1B8" w14:textId="040CAF4C" w:rsidR="00084FCC" w:rsidRPr="00EC40AD" w:rsidRDefault="00084FCC" w:rsidP="00753046">
      <w:pPr>
        <w:numPr>
          <w:ilvl w:val="2"/>
          <w:numId w:val="4"/>
        </w:numPr>
        <w:ind w:left="567" w:right="-2" w:hanging="567"/>
        <w:jc w:val="both"/>
        <w:rPr>
          <w:rFonts w:asciiTheme="minorHAnsi" w:hAnsiTheme="minorHAnsi" w:cstheme="minorHAnsi"/>
          <w:szCs w:val="22"/>
        </w:rPr>
      </w:pPr>
      <w:r w:rsidRPr="00EC40AD">
        <w:rPr>
          <w:rFonts w:asciiTheme="minorHAnsi" w:hAnsiTheme="minorHAnsi" w:cstheme="minorHAnsi"/>
          <w:szCs w:val="22"/>
        </w:rPr>
        <w:t>Výkon autorského dozoru bude Zhotovitelem zahájen na základě písemné výzvy Objednatele, přičemž autorský dozor bude vykonáván po celou dobu realizace stavby, nebo její části, prováděné na základě projektové dokumentace zhotovené Zhotovitelem dle této Smlouvy.</w:t>
      </w:r>
    </w:p>
    <w:p w14:paraId="5A7CF79E" w14:textId="1CA69CE9" w:rsidR="00084FCC" w:rsidRPr="00EC40AD" w:rsidRDefault="00084FCC" w:rsidP="00753046">
      <w:pPr>
        <w:numPr>
          <w:ilvl w:val="2"/>
          <w:numId w:val="4"/>
        </w:numPr>
        <w:ind w:left="567" w:right="-2" w:hanging="567"/>
        <w:jc w:val="both"/>
        <w:rPr>
          <w:rFonts w:asciiTheme="minorHAnsi" w:hAnsiTheme="minorHAnsi" w:cstheme="minorHAnsi"/>
          <w:szCs w:val="22"/>
        </w:rPr>
      </w:pPr>
      <w:r w:rsidRPr="00EC40AD">
        <w:rPr>
          <w:rFonts w:asciiTheme="minorHAnsi" w:hAnsiTheme="minorHAnsi" w:cstheme="minorHAnsi"/>
          <w:szCs w:val="22"/>
        </w:rPr>
        <w:t>Část díla spočívající ve výkonu autorského dozoru bude řádně dokončena dnem, ve kterém bude řádně dokončena a Objednateli předána kompletní stavba realizovaná na základě projektové dokumentace zhotovené Zhotovitelem dle této Smlouvy nebo bude vydáno stavebním úřadem pravomocné povolení k užívání stavby (kolaudační souhlas), podle toho, co nastane později.</w:t>
      </w:r>
    </w:p>
    <w:p w14:paraId="07345832" w14:textId="1769C727" w:rsidR="00084FCC" w:rsidRPr="00EC40AD" w:rsidRDefault="00084FCC" w:rsidP="00B95335">
      <w:pPr>
        <w:pStyle w:val="Odstavecseseznamem"/>
        <w:numPr>
          <w:ilvl w:val="0"/>
          <w:numId w:val="8"/>
        </w:numPr>
        <w:ind w:left="567" w:hanging="567"/>
        <w:jc w:val="both"/>
        <w:rPr>
          <w:rFonts w:asciiTheme="minorHAnsi" w:hAnsiTheme="minorHAnsi" w:cstheme="minorHAnsi"/>
          <w:szCs w:val="22"/>
        </w:rPr>
      </w:pPr>
      <w:r w:rsidRPr="00EC40AD">
        <w:rPr>
          <w:rFonts w:asciiTheme="minorHAnsi" w:hAnsiTheme="minorHAnsi" w:cstheme="minorHAnsi"/>
          <w:szCs w:val="22"/>
        </w:rPr>
        <w:t>Tato Smlouva je uzavřena na dobu provedení celého díla. V případě, že stavební práce na stavbě, která by měla být realizována na základě projektové dokumentace zhotovené dle této Smlouvy, nebudou zahájeny ani do pěti (5) let ode dne, kdy Zhotovitel provedl a předal část díla spočívající v provedení projektových prací (</w:t>
      </w:r>
      <w:r w:rsidR="000C1FEF">
        <w:rPr>
          <w:rFonts w:asciiTheme="minorHAnsi" w:hAnsiTheme="minorHAnsi" w:cstheme="minorHAnsi"/>
          <w:szCs w:val="22"/>
        </w:rPr>
        <w:t>čl</w:t>
      </w:r>
      <w:r w:rsidRPr="00EC40AD">
        <w:rPr>
          <w:rFonts w:asciiTheme="minorHAnsi" w:hAnsiTheme="minorHAnsi" w:cstheme="minorHAnsi"/>
          <w:szCs w:val="22"/>
        </w:rPr>
        <w:t>. 5.</w:t>
      </w:r>
      <w:r w:rsidR="00C6452E">
        <w:rPr>
          <w:rFonts w:asciiTheme="minorHAnsi" w:hAnsiTheme="minorHAnsi" w:cstheme="minorHAnsi"/>
          <w:szCs w:val="22"/>
        </w:rPr>
        <w:t>2</w:t>
      </w:r>
      <w:r w:rsidRPr="00EC40AD">
        <w:rPr>
          <w:rFonts w:asciiTheme="minorHAnsi" w:hAnsiTheme="minorHAnsi" w:cstheme="minorHAnsi"/>
          <w:szCs w:val="22"/>
        </w:rPr>
        <w:t>.1 této Smlouvy), bude tato Smlouva ukončena dnem následujícím po dni, ve kterém uplyne pět (5) let ode dne řádného předání a převzetí projektových prací.</w:t>
      </w:r>
    </w:p>
    <w:p w14:paraId="17544AEC" w14:textId="6BB88CEB" w:rsidR="00612D4D" w:rsidRPr="00EC40AD" w:rsidRDefault="00612D4D" w:rsidP="00317A03">
      <w:pPr>
        <w:pStyle w:val="Nadpis1"/>
        <w:numPr>
          <w:ilvl w:val="0"/>
          <w:numId w:val="4"/>
        </w:numPr>
      </w:pPr>
      <w:r w:rsidRPr="00EC40AD">
        <w:t>ODPOVĚDNOST ZA VADY</w:t>
      </w:r>
    </w:p>
    <w:p w14:paraId="39B4A5EA" w14:textId="21A0DD52" w:rsidR="00050D05" w:rsidRPr="00EC40AD" w:rsidRDefault="00050D05" w:rsidP="00BD2436">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Vadami díla (PD) se rozumí zejména nekompletní dokumentace pro daný stupeň </w:t>
      </w:r>
      <w:r w:rsidR="00FB2360" w:rsidRPr="00EC40AD">
        <w:rPr>
          <w:rFonts w:asciiTheme="minorHAnsi" w:hAnsiTheme="minorHAnsi" w:cstheme="minorHAnsi"/>
        </w:rPr>
        <w:t>dokumentace v souladu s</w:t>
      </w:r>
      <w:r w:rsidR="00BD0A4B">
        <w:rPr>
          <w:rFonts w:asciiTheme="minorHAnsi" w:hAnsiTheme="minorHAnsi" w:cstheme="minorHAnsi"/>
        </w:rPr>
        <w:t> právními předpisy</w:t>
      </w:r>
      <w:r w:rsidR="00FB2360" w:rsidRPr="00EC40AD">
        <w:rPr>
          <w:rFonts w:asciiTheme="minorHAnsi" w:hAnsiTheme="minorHAnsi" w:cstheme="minorHAnsi"/>
        </w:rPr>
        <w:t>,</w:t>
      </w:r>
      <w:r w:rsidRPr="00EC40AD">
        <w:rPr>
          <w:rFonts w:asciiTheme="minorHAnsi" w:hAnsiTheme="minorHAnsi" w:cstheme="minorHAnsi"/>
        </w:rPr>
        <w:t xml:space="preserve"> chybné či nepřesné provedení výpočtů, vady v množství, jakosti, chybějící výkresy, neřešené detaily, chyby, nejasnosti v soupisu prací, odkazy na výrobce, výrobky, vady </w:t>
      </w:r>
      <w:r w:rsidRPr="00EC40AD">
        <w:rPr>
          <w:rFonts w:asciiTheme="minorHAnsi" w:hAnsiTheme="minorHAnsi" w:cstheme="minorHAnsi"/>
        </w:rPr>
        <w:lastRenderedPageBreak/>
        <w:t xml:space="preserve">ve sjednaném způsobu provedení díla či provedení, jež se nehodí pro účel sjednaný ve Smlouvě, popř. není-li tento účel ve Smlouvě sjednán, pro účel, k němuž se takové dílo zpravidla používá. Za vady se rovněž považují vady v dokladech nutných k užívání předmětu díla, dodání jiného než sjednaného předmětu díla či </w:t>
      </w:r>
      <w:r w:rsidRPr="00EC40AD">
        <w:rPr>
          <w:rFonts w:asciiTheme="minorHAnsi" w:hAnsiTheme="minorHAnsi" w:cstheme="minorHAnsi"/>
          <w:b/>
        </w:rPr>
        <w:t>neodsouhlasená volba konstrukčního nebo technologického řešení.</w:t>
      </w:r>
      <w:r w:rsidRPr="00EC40AD">
        <w:rPr>
          <w:rFonts w:asciiTheme="minorHAnsi" w:hAnsiTheme="minorHAnsi" w:cstheme="minorHAnsi"/>
        </w:rPr>
        <w:t xml:space="preserve"> </w:t>
      </w:r>
      <w:r w:rsidRPr="00EC40AD">
        <w:rPr>
          <w:rFonts w:asciiTheme="minorHAnsi" w:hAnsiTheme="minorHAnsi" w:cstheme="minorHAnsi"/>
          <w:b/>
        </w:rPr>
        <w:t>Vadami díla se dále rozumí stav, kdy provedené dílo neodpovídá platnému právnímu předpisu</w:t>
      </w:r>
      <w:r w:rsidRPr="00EC40AD">
        <w:rPr>
          <w:rFonts w:asciiTheme="minorHAnsi" w:hAnsiTheme="minorHAnsi" w:cstheme="minorHAnsi"/>
        </w:rPr>
        <w:t xml:space="preserve">, </w:t>
      </w:r>
      <w:r w:rsidRPr="00EC40AD">
        <w:rPr>
          <w:rFonts w:asciiTheme="minorHAnsi" w:hAnsiTheme="minorHAnsi" w:cstheme="minorHAnsi"/>
          <w:b/>
        </w:rPr>
        <w:t>závazné technické normě, je-li tato stanovena, nebo požadavkům poskytovatele dotace, bude-li stavba financována z operačního programu</w:t>
      </w:r>
      <w:r w:rsidR="00230819" w:rsidRPr="00EC40AD">
        <w:rPr>
          <w:rFonts w:asciiTheme="minorHAnsi" w:hAnsiTheme="minorHAnsi" w:cstheme="minorHAnsi"/>
        </w:rPr>
        <w:t xml:space="preserve">, oznámí-li </w:t>
      </w:r>
      <w:r w:rsidR="001A004A" w:rsidRPr="00EC40AD">
        <w:rPr>
          <w:rFonts w:asciiTheme="minorHAnsi" w:hAnsiTheme="minorHAnsi" w:cstheme="minorHAnsi"/>
        </w:rPr>
        <w:t>prokazatelně</w:t>
      </w:r>
      <w:r w:rsidR="001314A0" w:rsidRPr="00EC40AD">
        <w:rPr>
          <w:rFonts w:asciiTheme="minorHAnsi" w:hAnsiTheme="minorHAnsi" w:cstheme="minorHAnsi"/>
        </w:rPr>
        <w:t xml:space="preserve"> tuto skutečnost</w:t>
      </w:r>
      <w:r w:rsidR="001A004A" w:rsidRPr="00EC40AD">
        <w:rPr>
          <w:rFonts w:asciiTheme="minorHAnsi" w:hAnsiTheme="minorHAnsi" w:cstheme="minorHAnsi"/>
        </w:rPr>
        <w:t xml:space="preserve"> </w:t>
      </w:r>
      <w:r w:rsidR="00230819" w:rsidRPr="00EC40AD">
        <w:rPr>
          <w:rFonts w:asciiTheme="minorHAnsi" w:hAnsiTheme="minorHAnsi" w:cstheme="minorHAnsi"/>
        </w:rPr>
        <w:t xml:space="preserve">Objednatel </w:t>
      </w:r>
      <w:r w:rsidR="000D6423">
        <w:rPr>
          <w:rFonts w:asciiTheme="minorHAnsi" w:hAnsiTheme="minorHAnsi" w:cstheme="minorHAnsi"/>
        </w:rPr>
        <w:t>Zhotoviteli</w:t>
      </w:r>
      <w:r w:rsidRPr="00EC40AD">
        <w:rPr>
          <w:rFonts w:asciiTheme="minorHAnsi" w:hAnsiTheme="minorHAnsi" w:cstheme="minorHAnsi"/>
        </w:rPr>
        <w:t>.</w:t>
      </w:r>
      <w:r w:rsidRPr="00EC40AD">
        <w:rPr>
          <w:rFonts w:asciiTheme="minorHAnsi" w:hAnsiTheme="minorHAnsi" w:cstheme="minorHAnsi"/>
          <w:b/>
        </w:rPr>
        <w:t xml:space="preserve"> </w:t>
      </w:r>
    </w:p>
    <w:p w14:paraId="624DCE6F" w14:textId="500DE458" w:rsidR="00050D05" w:rsidRPr="00EC40AD" w:rsidRDefault="00050D05" w:rsidP="004E051F">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Zhotovitel odpovídá za veškeré zjevné i skryté vady, které má dílo v době jeho předání, a to i pokud se vady projeví později. Má-li dílo v době předání vady, nedochází ke splnění závazku Zhotovitele provést dílo řádně, Zhotovitel se dostává do prodlení a Objednatel je oprávněn odmítnout převzetí takového díla. </w:t>
      </w:r>
      <w:r w:rsidRPr="00EC40AD">
        <w:rPr>
          <w:rFonts w:asciiTheme="minorHAnsi" w:hAnsiTheme="minorHAnsi" w:cstheme="minorHAnsi"/>
          <w:b/>
        </w:rPr>
        <w:t>Zhotovitel odpovídá za veškeré vady, které má dílo (zejména Projektová dokumentace</w:t>
      </w:r>
      <w:r w:rsidR="00C72007">
        <w:rPr>
          <w:rFonts w:asciiTheme="minorHAnsi" w:hAnsiTheme="minorHAnsi" w:cstheme="minorHAnsi"/>
          <w:b/>
        </w:rPr>
        <w:t xml:space="preserve"> (PD) </w:t>
      </w:r>
      <w:r w:rsidR="000D6423">
        <w:rPr>
          <w:rFonts w:asciiTheme="minorHAnsi" w:hAnsiTheme="minorHAnsi" w:cstheme="minorHAnsi"/>
          <w:b/>
        </w:rPr>
        <w:t>vč.</w:t>
      </w:r>
      <w:r w:rsidR="00F33F0C">
        <w:rPr>
          <w:rFonts w:asciiTheme="minorHAnsi" w:hAnsiTheme="minorHAnsi" w:cstheme="minorHAnsi"/>
          <w:b/>
        </w:rPr>
        <w:t> </w:t>
      </w:r>
      <w:r w:rsidR="000D6423">
        <w:rPr>
          <w:rFonts w:asciiTheme="minorHAnsi" w:hAnsiTheme="minorHAnsi" w:cstheme="minorHAnsi"/>
          <w:b/>
        </w:rPr>
        <w:t>soupisu prací a výkazu výměr</w:t>
      </w:r>
      <w:r w:rsidRPr="00EC40AD">
        <w:rPr>
          <w:rFonts w:asciiTheme="minorHAnsi" w:hAnsiTheme="minorHAnsi" w:cstheme="minorHAnsi"/>
          <w:b/>
        </w:rPr>
        <w:t>), a to i za vady, které byly zjištěny až při realizaci díla dle této PD. Zhotovitel odpovídá jak za vady samotné PD, tak za vady budoucí stavby způsobené vadami této PD a také odpovídá za škody způsobené vadami PD na této stavbě.</w:t>
      </w:r>
      <w:r w:rsidRPr="00EC40AD">
        <w:rPr>
          <w:rFonts w:asciiTheme="minorHAnsi" w:hAnsiTheme="minorHAnsi" w:cstheme="minorHAnsi"/>
        </w:rPr>
        <w:t xml:space="preserve"> Lhůta pro uplatnění skrytých vad díla</w:t>
      </w:r>
      <w:r w:rsidR="005D2870">
        <w:rPr>
          <w:rFonts w:asciiTheme="minorHAnsi" w:hAnsiTheme="minorHAnsi" w:cstheme="minorHAnsi"/>
        </w:rPr>
        <w:t xml:space="preserve">, </w:t>
      </w:r>
      <w:r w:rsidRPr="00EC40AD">
        <w:rPr>
          <w:rFonts w:asciiTheme="minorHAnsi" w:hAnsiTheme="minorHAnsi" w:cstheme="minorHAnsi"/>
        </w:rPr>
        <w:t>které lze zjistit až během realizace budoucí stavby, začíná běžet od převzetí budoucí stavby Objednatelem.</w:t>
      </w:r>
    </w:p>
    <w:p w14:paraId="5DF55CA7" w14:textId="329D5181" w:rsidR="00050D05" w:rsidRDefault="00050D05" w:rsidP="004E051F">
      <w:pPr>
        <w:numPr>
          <w:ilvl w:val="0"/>
          <w:numId w:val="9"/>
        </w:numPr>
        <w:ind w:left="567" w:hanging="567"/>
        <w:jc w:val="both"/>
        <w:rPr>
          <w:rFonts w:asciiTheme="minorHAnsi" w:hAnsiTheme="minorHAnsi" w:cstheme="minorHAnsi"/>
        </w:rPr>
      </w:pPr>
      <w:r w:rsidRPr="00EC40AD">
        <w:rPr>
          <w:rFonts w:asciiTheme="minorHAnsi" w:hAnsiTheme="minorHAnsi" w:cstheme="minorHAnsi"/>
          <w:b/>
        </w:rPr>
        <w:t>Zhotovitel odpovídá za návrh vhodného technického, ekonomického</w:t>
      </w:r>
      <w:r w:rsidR="007404D4" w:rsidRPr="00EC40AD">
        <w:rPr>
          <w:rFonts w:asciiTheme="minorHAnsi" w:hAnsiTheme="minorHAnsi" w:cstheme="minorHAnsi"/>
          <w:b/>
        </w:rPr>
        <w:t>, environmentálního</w:t>
      </w:r>
      <w:r w:rsidRPr="00EC40AD">
        <w:rPr>
          <w:rFonts w:asciiTheme="minorHAnsi" w:hAnsiTheme="minorHAnsi" w:cstheme="minorHAnsi"/>
          <w:b/>
        </w:rPr>
        <w:t xml:space="preserve"> a</w:t>
      </w:r>
      <w:r w:rsidR="004B3351">
        <w:rPr>
          <w:rFonts w:asciiTheme="minorHAnsi" w:hAnsiTheme="minorHAnsi" w:cstheme="minorHAnsi"/>
          <w:b/>
        </w:rPr>
        <w:t> </w:t>
      </w:r>
      <w:r w:rsidRPr="00EC40AD">
        <w:rPr>
          <w:rFonts w:asciiTheme="minorHAnsi" w:hAnsiTheme="minorHAnsi" w:cstheme="minorHAnsi"/>
          <w:b/>
        </w:rPr>
        <w:t>estetického řešení</w:t>
      </w:r>
      <w:r w:rsidRPr="00EC40AD">
        <w:rPr>
          <w:rFonts w:asciiTheme="minorHAnsi" w:hAnsiTheme="minorHAnsi" w:cstheme="minorHAnsi"/>
        </w:rPr>
        <w:t xml:space="preserve">, dále za veškeré vady díla ve sjednané záruční době, a to za vady faktické i právní, trvalé nebo skryté, odstranitelné i neodstranitelné. Zhotovitel odpovídá v plném rozsahu za vady, které má dílo v okamžiku, kdy přechází nebezpečí škody na Objednatele, i když se vady stanou zjevnými až po této době. </w:t>
      </w:r>
    </w:p>
    <w:p w14:paraId="438DFC33" w14:textId="22E58ED2" w:rsidR="00795B2D" w:rsidRPr="004E051F" w:rsidRDefault="00795B2D" w:rsidP="004E051F">
      <w:pPr>
        <w:pStyle w:val="Odstavecseseznamem"/>
        <w:numPr>
          <w:ilvl w:val="0"/>
          <w:numId w:val="9"/>
        </w:numPr>
        <w:suppressAutoHyphens/>
        <w:ind w:left="578" w:hanging="578"/>
        <w:jc w:val="both"/>
        <w:rPr>
          <w:rFonts w:cstheme="minorHAnsi"/>
        </w:rPr>
      </w:pPr>
      <w:r w:rsidRPr="00FB1CA7">
        <w:rPr>
          <w:rFonts w:cstheme="minorHAnsi"/>
        </w:rPr>
        <w:t>V případě, že je Zhotovitel upozorněn na vadu spočívající v uvedení obchodních názvů</w:t>
      </w:r>
      <w:r w:rsidR="008D3449">
        <w:rPr>
          <w:rFonts w:cstheme="minorHAnsi"/>
        </w:rPr>
        <w:t>, odkazů na výrobce</w:t>
      </w:r>
      <w:r w:rsidRPr="00FB1CA7">
        <w:rPr>
          <w:rFonts w:cstheme="minorHAnsi"/>
        </w:rPr>
        <w:t xml:space="preserve">, specifikace konkrétních výrobků či dodavatelů je povinen tuto vadu odstranit nejpozději do </w:t>
      </w:r>
      <w:r w:rsidR="00286783">
        <w:rPr>
          <w:rFonts w:cstheme="minorHAnsi"/>
        </w:rPr>
        <w:t>pěti (5)</w:t>
      </w:r>
      <w:r w:rsidR="00286783" w:rsidRPr="00FB1CA7">
        <w:rPr>
          <w:rFonts w:cstheme="minorHAnsi"/>
        </w:rPr>
        <w:t xml:space="preserve"> </w:t>
      </w:r>
      <w:r w:rsidRPr="00FB1CA7">
        <w:rPr>
          <w:rFonts w:cstheme="minorHAnsi"/>
        </w:rPr>
        <w:t xml:space="preserve">pracovních dnů, není-li </w:t>
      </w:r>
      <w:r>
        <w:rPr>
          <w:rFonts w:cstheme="minorHAnsi"/>
        </w:rPr>
        <w:t xml:space="preserve">písemně </w:t>
      </w:r>
      <w:r w:rsidRPr="00FB1CA7">
        <w:rPr>
          <w:rFonts w:cstheme="minorHAnsi"/>
        </w:rPr>
        <w:t>sjednáno oběma stranami jinak.</w:t>
      </w:r>
    </w:p>
    <w:p w14:paraId="28F054D3" w14:textId="41B27F03" w:rsidR="00050D05" w:rsidRPr="00EC40AD" w:rsidRDefault="00050D05" w:rsidP="00BD2436">
      <w:pPr>
        <w:numPr>
          <w:ilvl w:val="0"/>
          <w:numId w:val="9"/>
        </w:numPr>
        <w:ind w:left="567" w:hanging="567"/>
        <w:jc w:val="both"/>
        <w:rPr>
          <w:rFonts w:asciiTheme="minorHAnsi" w:hAnsiTheme="minorHAnsi" w:cstheme="minorHAnsi"/>
        </w:rPr>
      </w:pPr>
      <w:r w:rsidRPr="00EC40AD">
        <w:rPr>
          <w:rFonts w:asciiTheme="minorHAnsi" w:hAnsiTheme="minorHAnsi" w:cstheme="minorHAnsi"/>
        </w:rPr>
        <w:t>Objednatel je oprávněn oznámit vady díla kdykoliv během sjednané záruční doby bez nutnosti tyto oznámit bez zbytečného odkladu poté, co je zjistí nebo zjistit při vynaložení dostatečné péče měl. Ustanovení § 2618 NOZ se neuplatní.</w:t>
      </w:r>
      <w:r w:rsidR="00A12F99">
        <w:rPr>
          <w:rFonts w:asciiTheme="minorHAnsi" w:hAnsiTheme="minorHAnsi" w:cstheme="minorHAnsi"/>
        </w:rPr>
        <w:t xml:space="preserve"> </w:t>
      </w:r>
      <w:r w:rsidR="00A12F99">
        <w:t>Vadu musí objednatel oznámit, nejpozději do 5 let od předání díla (převzetí stavby) - § 2629 odst. 1 OZ.</w:t>
      </w:r>
    </w:p>
    <w:p w14:paraId="26F2FA8C" w14:textId="7B58290B" w:rsidR="00050D05" w:rsidRPr="00EC40AD" w:rsidRDefault="00050D05" w:rsidP="00BD2436">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Volba mezi nároky z vad díla náleží zcela Objednateli bez ohledu na charakter vady, přičemž konkrétní volbu oznámí Objednatel Zhotoviteli v písemném oznámení zaslaném kdykoliv během lhůty stanovené pro uplatnění předmětného nároku. Za včasné oznámení Objednatele je považováno oznámení učiněné kdykoliv během lhůty stanovené pro uplatnění nároků z vad díla. Uplatněný nárok může Objednatel měnit i bez souhlasu Zhotovitele. V případě, že Objednatel u Zhotovitele uplatní odstranění vady, je Zhotovitel povinen vadu odstranit bez zbytečného odkladu, nejpozději však ve lhůtě </w:t>
      </w:r>
      <w:r w:rsidR="00286783">
        <w:rPr>
          <w:rFonts w:asciiTheme="minorHAnsi" w:hAnsiTheme="minorHAnsi" w:cstheme="minorHAnsi"/>
        </w:rPr>
        <w:t>patnáct (</w:t>
      </w:r>
      <w:r w:rsidRPr="00EC40AD">
        <w:rPr>
          <w:rFonts w:asciiTheme="minorHAnsi" w:hAnsiTheme="minorHAnsi" w:cstheme="minorHAnsi"/>
        </w:rPr>
        <w:t>15</w:t>
      </w:r>
      <w:r w:rsidR="00286783">
        <w:rPr>
          <w:rFonts w:asciiTheme="minorHAnsi" w:hAnsiTheme="minorHAnsi" w:cstheme="minorHAnsi"/>
        </w:rPr>
        <w:t>)</w:t>
      </w:r>
      <w:r w:rsidRPr="00EC40AD">
        <w:rPr>
          <w:rFonts w:asciiTheme="minorHAnsi" w:hAnsiTheme="minorHAnsi" w:cstheme="minorHAnsi"/>
        </w:rPr>
        <w:t xml:space="preserve"> dnů ode dne, kdy Zhotoviteli byla doručena písemná výzva Objednatele k odstranění vad, není-li písemně sjednáno jinak.</w:t>
      </w:r>
      <w:r w:rsidR="0000689E">
        <w:rPr>
          <w:rFonts w:asciiTheme="minorHAnsi" w:hAnsiTheme="minorHAnsi" w:cstheme="minorHAnsi"/>
        </w:rPr>
        <w:t xml:space="preserve"> Tím </w:t>
      </w:r>
      <w:r w:rsidR="00B5448A">
        <w:rPr>
          <w:rFonts w:asciiTheme="minorHAnsi" w:hAnsiTheme="minorHAnsi" w:cstheme="minorHAnsi"/>
        </w:rPr>
        <w:t>nejsou</w:t>
      </w:r>
      <w:r w:rsidR="0000689E">
        <w:rPr>
          <w:rFonts w:asciiTheme="minorHAnsi" w:hAnsiTheme="minorHAnsi" w:cstheme="minorHAnsi"/>
        </w:rPr>
        <w:t xml:space="preserve"> dotčen</w:t>
      </w:r>
      <w:r w:rsidR="00B5448A">
        <w:rPr>
          <w:rFonts w:asciiTheme="minorHAnsi" w:hAnsiTheme="minorHAnsi" w:cstheme="minorHAnsi"/>
        </w:rPr>
        <w:t>a</w:t>
      </w:r>
      <w:r w:rsidR="00B84B41">
        <w:rPr>
          <w:rFonts w:asciiTheme="minorHAnsi" w:hAnsiTheme="minorHAnsi" w:cstheme="minorHAnsi"/>
        </w:rPr>
        <w:t xml:space="preserve"> ustanovení</w:t>
      </w:r>
      <w:r w:rsidR="0000689E">
        <w:rPr>
          <w:rFonts w:asciiTheme="minorHAnsi" w:hAnsiTheme="minorHAnsi" w:cstheme="minorHAnsi"/>
        </w:rPr>
        <w:t xml:space="preserve"> čl. 5.2</w:t>
      </w:r>
      <w:r w:rsidR="00382C13">
        <w:rPr>
          <w:rFonts w:asciiTheme="minorHAnsi" w:hAnsiTheme="minorHAnsi" w:cstheme="minorHAnsi"/>
        </w:rPr>
        <w:t>.3 a 5.2.4</w:t>
      </w:r>
      <w:r w:rsidR="0000689E">
        <w:rPr>
          <w:rFonts w:asciiTheme="minorHAnsi" w:hAnsiTheme="minorHAnsi" w:cstheme="minorHAnsi"/>
        </w:rPr>
        <w:t xml:space="preserve"> této Smlouvy.</w:t>
      </w:r>
    </w:p>
    <w:p w14:paraId="528282CF" w14:textId="5CC8A2B1" w:rsidR="00050D05" w:rsidRPr="00EC40AD" w:rsidRDefault="00050D05" w:rsidP="00BD2436">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Do doby odstranění vad není Objednatel povinen platit cenu za dílo ani její část. Pokud Objednatel za vadné dílo zaplatil, má nárok na přiměřenou slevu z ceny za dílo v souladu se čl. </w:t>
      </w:r>
      <w:r w:rsidR="00286783">
        <w:rPr>
          <w:rFonts w:asciiTheme="minorHAnsi" w:hAnsiTheme="minorHAnsi" w:cstheme="minorHAnsi"/>
        </w:rPr>
        <w:t>6</w:t>
      </w:r>
      <w:r w:rsidRPr="00EC40AD">
        <w:rPr>
          <w:rFonts w:asciiTheme="minorHAnsi" w:hAnsiTheme="minorHAnsi" w:cstheme="minorHAnsi"/>
        </w:rPr>
        <w:t>.</w:t>
      </w:r>
      <w:r w:rsidR="00795B2D">
        <w:rPr>
          <w:rFonts w:asciiTheme="minorHAnsi" w:hAnsiTheme="minorHAnsi" w:cstheme="minorHAnsi"/>
        </w:rPr>
        <w:t>10</w:t>
      </w:r>
      <w:r w:rsidR="00795B2D" w:rsidRPr="00EC40AD">
        <w:rPr>
          <w:rFonts w:asciiTheme="minorHAnsi" w:hAnsiTheme="minorHAnsi" w:cstheme="minorHAnsi"/>
        </w:rPr>
        <w:t xml:space="preserve"> </w:t>
      </w:r>
      <w:r w:rsidRPr="00EC40AD">
        <w:rPr>
          <w:rFonts w:asciiTheme="minorHAnsi" w:hAnsiTheme="minorHAnsi" w:cstheme="minorHAnsi"/>
        </w:rPr>
        <w:t>Smlouvy.</w:t>
      </w:r>
    </w:p>
    <w:p w14:paraId="73E110A5" w14:textId="77777777" w:rsidR="00050D05" w:rsidRPr="00EC40AD" w:rsidRDefault="00050D05" w:rsidP="00B71D79">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V případě, že Zhotovitel je v prodlení s odstraněním vady nebo vadu neodstraňuje řádně, je Objednatel oprávněn zajistit odstranění vady bez dalšího náhradním dodavatelem, a to na náklady Zhotovitele. Veškeré tyto náklady s tímto spojené je Zhotovitel povinen Objednateli zaplatit neprodleně po vyzvání. Nárok na náhradu škody či na smluvní pokutu tímto není dotčen. </w:t>
      </w:r>
    </w:p>
    <w:p w14:paraId="1C4874CB" w14:textId="77777777" w:rsidR="00050D05" w:rsidRPr="00EC40AD" w:rsidRDefault="00050D05" w:rsidP="00B71D79">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Dodá-li Zhotovitel dílo s vadami (i skrytými), není shora stanovenými povinnostmi Zhotovitele a oprávněními Objednatele dotčen nárok Objednatele na náhradu způsobené škody. Uspokojením, kterého lze dosáhnout uplatněním některého z nároků z vad díla, není dotčen nárok Objednatele uplatnitelný z jiného právního důvodu. </w:t>
      </w:r>
    </w:p>
    <w:p w14:paraId="47463863" w14:textId="77777777" w:rsidR="00B71D79" w:rsidRDefault="00B71D79" w:rsidP="00BD2436">
      <w:pPr>
        <w:numPr>
          <w:ilvl w:val="0"/>
          <w:numId w:val="9"/>
        </w:numPr>
        <w:ind w:left="567" w:hanging="567"/>
        <w:jc w:val="both"/>
        <w:rPr>
          <w:rFonts w:asciiTheme="minorHAnsi" w:hAnsiTheme="minorHAnsi" w:cstheme="minorHAnsi"/>
        </w:rPr>
      </w:pPr>
      <w:r w:rsidRPr="00EC40AD">
        <w:rPr>
          <w:rFonts w:asciiTheme="minorHAnsi" w:hAnsiTheme="minorHAnsi" w:cstheme="minorHAnsi"/>
        </w:rPr>
        <w:t xml:space="preserve">V případě uplatnění nároku na slevu z ceny díla může Objednatel snížit sjednanou cenu díla placenou Zhotoviteli o výši slevy, čímž není dotčeno ustanovení předchozího odstavce tohoto článku Smlouvy. Pokud již cena za dílo byla zaplacena, je Objednatel oprávněn po Zhotoviteli požadovat vrácení části ceny díla odpovídající slevě z ceny díla včetně úroků ve výši 5 % z částky odpovídající slevě z ceny díla </w:t>
      </w:r>
      <w:r w:rsidRPr="00EC40AD">
        <w:rPr>
          <w:rFonts w:asciiTheme="minorHAnsi" w:hAnsiTheme="minorHAnsi" w:cstheme="minorHAnsi"/>
        </w:rPr>
        <w:lastRenderedPageBreak/>
        <w:t xml:space="preserve">od doby poskytnutí peněžních prostředků (resp. připsáním na účet Zhotovitele) do doby jejich vrácení Objednateli a současně požadovat náklady, které musel Objednatel případně vynaložit na nápravu vady. Tato oprávnění může Objednatel vykonávat bez souhlasu Zhotovitele. </w:t>
      </w:r>
    </w:p>
    <w:p w14:paraId="6BB605F1" w14:textId="77777777" w:rsidR="00F8581F" w:rsidRPr="00EC40AD" w:rsidRDefault="00F8581F" w:rsidP="00317A03">
      <w:pPr>
        <w:pStyle w:val="Nadpis1"/>
        <w:numPr>
          <w:ilvl w:val="0"/>
          <w:numId w:val="4"/>
        </w:numPr>
        <w:ind w:left="0" w:firstLine="0"/>
      </w:pPr>
      <w:r w:rsidRPr="00EC40AD">
        <w:t>ZÁRUKY</w:t>
      </w:r>
    </w:p>
    <w:p w14:paraId="6F13B09F" w14:textId="5C143E11" w:rsidR="00D27A6E" w:rsidRPr="00E3667C" w:rsidRDefault="00F8581F" w:rsidP="00E3667C">
      <w:pPr>
        <w:numPr>
          <w:ilvl w:val="0"/>
          <w:numId w:val="7"/>
        </w:numPr>
        <w:ind w:left="567" w:right="-2" w:hanging="567"/>
        <w:jc w:val="both"/>
        <w:rPr>
          <w:rFonts w:asciiTheme="minorHAnsi" w:hAnsiTheme="minorHAnsi" w:cstheme="minorHAnsi"/>
          <w:szCs w:val="22"/>
        </w:rPr>
      </w:pPr>
      <w:r w:rsidRPr="00C72007">
        <w:rPr>
          <w:rFonts w:asciiTheme="minorHAnsi" w:hAnsiTheme="minorHAnsi" w:cstheme="minorHAnsi"/>
          <w:b/>
          <w:szCs w:val="22"/>
        </w:rPr>
        <w:t>Zhotovitel poskytuje Objednateli záruku za řádné, úplné a bezchybné zpracování předmětu díla dle čl. 3 Smlouvy</w:t>
      </w:r>
      <w:r w:rsidR="004C4877" w:rsidRPr="00C72007">
        <w:rPr>
          <w:rFonts w:asciiTheme="minorHAnsi" w:hAnsiTheme="minorHAnsi" w:cstheme="minorHAnsi"/>
          <w:b/>
          <w:szCs w:val="22"/>
        </w:rPr>
        <w:t xml:space="preserve"> a Přílohy č. 1 Smlouvy</w:t>
      </w:r>
      <w:r w:rsidRPr="00C72007">
        <w:rPr>
          <w:rFonts w:asciiTheme="minorHAnsi" w:hAnsiTheme="minorHAnsi" w:cstheme="minorHAnsi"/>
          <w:b/>
          <w:szCs w:val="22"/>
        </w:rPr>
        <w:t>. Záruční doba na dílo spočívající v provedení kompletní projektové dokumentace a soupisu prací, výkazů výměr a rozpočtu, vč. zajištění potřebných stanovisek a rozhodnutí, provedené dle této Smlouvy činí</w:t>
      </w:r>
      <w:r w:rsidRPr="00E3667C">
        <w:rPr>
          <w:rFonts w:asciiTheme="minorHAnsi" w:hAnsiTheme="minorHAnsi" w:cstheme="minorHAnsi"/>
          <w:szCs w:val="22"/>
        </w:rPr>
        <w:t xml:space="preserve"> </w:t>
      </w:r>
      <w:r w:rsidRPr="00C72007">
        <w:rPr>
          <w:rFonts w:asciiTheme="minorHAnsi" w:hAnsiTheme="minorHAnsi" w:cstheme="minorHAnsi"/>
          <w:b/>
          <w:szCs w:val="22"/>
        </w:rPr>
        <w:t>šedesát (60) měsíců</w:t>
      </w:r>
      <w:r w:rsidRPr="0031594E">
        <w:rPr>
          <w:rFonts w:asciiTheme="minorHAnsi" w:hAnsiTheme="minorHAnsi" w:cstheme="minorHAnsi"/>
          <w:szCs w:val="22"/>
        </w:rPr>
        <w:t xml:space="preserve"> a počíná běžet dnem provedení a protokolárního předání kompletního díla (viz </w:t>
      </w:r>
      <w:r w:rsidR="004C4877" w:rsidRPr="0031594E">
        <w:rPr>
          <w:rFonts w:asciiTheme="minorHAnsi" w:hAnsiTheme="minorHAnsi" w:cstheme="minorHAnsi"/>
          <w:szCs w:val="22"/>
        </w:rPr>
        <w:t xml:space="preserve">čl. 5 </w:t>
      </w:r>
      <w:r w:rsidRPr="0031594E">
        <w:rPr>
          <w:rFonts w:asciiTheme="minorHAnsi" w:hAnsiTheme="minorHAnsi" w:cstheme="minorHAnsi"/>
          <w:szCs w:val="22"/>
        </w:rPr>
        <w:t>této Smlouvy</w:t>
      </w:r>
      <w:r w:rsidRPr="00D066BB">
        <w:rPr>
          <w:rFonts w:asciiTheme="minorHAnsi" w:hAnsiTheme="minorHAnsi" w:cstheme="minorHAnsi"/>
          <w:szCs w:val="22"/>
        </w:rPr>
        <w:t xml:space="preserve">). Záruční doba na projektovou dokumentaci však neskončí dříve, než nabyde účinnosti kolaudační souhlas ke stavbě realizované na základě projektové dokumentace zhotovené dle této Smlouvy, je-li stavebním úřadem vyžadován; to neplatí, pokud nedojde k realizaci stavby. </w:t>
      </w:r>
      <w:r w:rsidR="00D27A6E">
        <w:rPr>
          <w:rFonts w:asciiTheme="minorHAnsi" w:hAnsiTheme="minorHAnsi" w:cstheme="minorHAnsi"/>
          <w:szCs w:val="22"/>
        </w:rPr>
        <w:t>V průběhu realizace díla v rámci záruk a</w:t>
      </w:r>
      <w:r w:rsidR="00753046">
        <w:rPr>
          <w:rFonts w:asciiTheme="minorHAnsi" w:hAnsiTheme="minorHAnsi" w:cstheme="minorHAnsi"/>
          <w:szCs w:val="22"/>
        </w:rPr>
        <w:t> </w:t>
      </w:r>
      <w:r w:rsidR="00D27A6E">
        <w:rPr>
          <w:rFonts w:asciiTheme="minorHAnsi" w:hAnsiTheme="minorHAnsi" w:cstheme="minorHAnsi"/>
          <w:szCs w:val="22"/>
        </w:rPr>
        <w:t>činnosti autorského dozoru v případě, že budou</w:t>
      </w:r>
      <w:r w:rsidR="00D27A6E" w:rsidRPr="00E3667C">
        <w:rPr>
          <w:rFonts w:asciiTheme="minorHAnsi" w:hAnsiTheme="minorHAnsi" w:cstheme="minorHAnsi"/>
          <w:szCs w:val="22"/>
        </w:rPr>
        <w:t xml:space="preserve"> zjištěny nedostatky nebo nezbytnost úprav v PD, zpracuje úpravu dokumentace.</w:t>
      </w:r>
    </w:p>
    <w:p w14:paraId="410ED3B4" w14:textId="33574A03" w:rsidR="00F8581F" w:rsidRPr="00EC40AD" w:rsidRDefault="00F8581F" w:rsidP="00F8581F">
      <w:pPr>
        <w:numPr>
          <w:ilvl w:val="0"/>
          <w:numId w:val="7"/>
        </w:numPr>
        <w:ind w:left="567" w:right="-2" w:hanging="567"/>
        <w:jc w:val="both"/>
        <w:rPr>
          <w:rFonts w:asciiTheme="minorHAnsi" w:hAnsiTheme="minorHAnsi" w:cstheme="minorHAnsi"/>
          <w:szCs w:val="22"/>
        </w:rPr>
      </w:pPr>
      <w:r w:rsidRPr="00D066BB">
        <w:rPr>
          <w:rFonts w:asciiTheme="minorHAnsi" w:hAnsiTheme="minorHAnsi" w:cstheme="minorHAnsi"/>
          <w:szCs w:val="22"/>
        </w:rPr>
        <w:t>Zárukou za jakost se Zhotovitel zavazuje, že dílo</w:t>
      </w:r>
      <w:r w:rsidRPr="00EC40AD">
        <w:rPr>
          <w:rFonts w:asciiTheme="minorHAnsi" w:hAnsiTheme="minorHAnsi" w:cstheme="minorHAnsi"/>
          <w:szCs w:val="22"/>
        </w:rPr>
        <w:t xml:space="preserve"> bude po určenou dobu odpovídat požadavkům této Smlouvy, bude způsobilé pro použití pro obvyklý účel a že si zachová obvyklé vlastnosti. Záruka za jakost může být uplatněna samostatně a</w:t>
      </w:r>
      <w:r w:rsidR="004C4877">
        <w:rPr>
          <w:rFonts w:asciiTheme="minorHAnsi" w:hAnsiTheme="minorHAnsi" w:cstheme="minorHAnsi"/>
          <w:szCs w:val="22"/>
        </w:rPr>
        <w:t> </w:t>
      </w:r>
      <w:r w:rsidRPr="00EC40AD">
        <w:rPr>
          <w:rFonts w:asciiTheme="minorHAnsi" w:hAnsiTheme="minorHAnsi" w:cstheme="minorHAnsi"/>
          <w:szCs w:val="22"/>
        </w:rPr>
        <w:t xml:space="preserve">nezávisle vedle práv z vadného plnění dle čl. </w:t>
      </w:r>
      <w:r w:rsidR="004C4877">
        <w:rPr>
          <w:rFonts w:asciiTheme="minorHAnsi" w:hAnsiTheme="minorHAnsi" w:cstheme="minorHAnsi"/>
          <w:szCs w:val="22"/>
        </w:rPr>
        <w:t>6</w:t>
      </w:r>
      <w:r w:rsidRPr="00EC40AD">
        <w:rPr>
          <w:rFonts w:asciiTheme="minorHAnsi" w:hAnsiTheme="minorHAnsi" w:cstheme="minorHAnsi"/>
          <w:szCs w:val="22"/>
        </w:rPr>
        <w:t xml:space="preserve"> této Smlouvy.</w:t>
      </w:r>
    </w:p>
    <w:p w14:paraId="70DC829E" w14:textId="703DC313" w:rsidR="00F8581F" w:rsidRPr="00EC40AD" w:rsidRDefault="00F8581F" w:rsidP="00F8581F">
      <w:pPr>
        <w:numPr>
          <w:ilvl w:val="0"/>
          <w:numId w:val="7"/>
        </w:numPr>
        <w:ind w:left="567" w:hanging="567"/>
        <w:jc w:val="both"/>
        <w:rPr>
          <w:rFonts w:asciiTheme="minorHAnsi" w:hAnsiTheme="minorHAnsi" w:cstheme="minorHAnsi"/>
          <w:szCs w:val="22"/>
        </w:rPr>
      </w:pPr>
      <w:r w:rsidRPr="00EC40AD">
        <w:rPr>
          <w:rFonts w:asciiTheme="minorHAnsi" w:hAnsiTheme="minorHAnsi" w:cstheme="minorHAnsi"/>
          <w:szCs w:val="22"/>
        </w:rPr>
        <w:t>Pokud se v průběhu záruční doby na předmětu díla vyskytne jakákoliv vada, je Objednatel, bez ohledu na charakter vady a závažnost porušení Smlouvy výskytem takové vady, vždy oprávněn požadovat její odstranění dodáním náhradního díla na náklady Zhotovitele.</w:t>
      </w:r>
    </w:p>
    <w:p w14:paraId="568BEC9F" w14:textId="398FB145" w:rsidR="00F8581F" w:rsidRDefault="00F8581F" w:rsidP="00F8581F">
      <w:pPr>
        <w:numPr>
          <w:ilvl w:val="0"/>
          <w:numId w:val="7"/>
        </w:numPr>
        <w:ind w:left="567" w:hanging="567"/>
        <w:jc w:val="both"/>
        <w:rPr>
          <w:rFonts w:asciiTheme="minorHAnsi" w:hAnsiTheme="minorHAnsi" w:cstheme="minorHAnsi"/>
          <w:szCs w:val="22"/>
        </w:rPr>
      </w:pPr>
      <w:r w:rsidRPr="00EC40AD">
        <w:rPr>
          <w:rFonts w:asciiTheme="minorHAnsi" w:hAnsiTheme="minorHAnsi" w:cstheme="minorHAnsi"/>
          <w:b/>
          <w:szCs w:val="22"/>
        </w:rPr>
        <w:t xml:space="preserve">Zhotovitel je Objednateli </w:t>
      </w:r>
      <w:r w:rsidRPr="00EC40AD">
        <w:rPr>
          <w:rFonts w:asciiTheme="minorHAnsi" w:hAnsiTheme="minorHAnsi" w:cstheme="minorHAnsi"/>
          <w:b/>
          <w:szCs w:val="22"/>
          <w:u w:val="single"/>
        </w:rPr>
        <w:t>odpovědný za návrh takového technického řešení, které odpovídá budoucímu ekonomickému a ekologickému provozu</w:t>
      </w:r>
      <w:r w:rsidRPr="00EC40AD">
        <w:rPr>
          <w:rFonts w:asciiTheme="minorHAnsi" w:hAnsiTheme="minorHAnsi" w:cstheme="minorHAnsi"/>
          <w:b/>
          <w:szCs w:val="22"/>
        </w:rPr>
        <w:t xml:space="preserve">, </w:t>
      </w:r>
      <w:r w:rsidRPr="00EC40AD">
        <w:rPr>
          <w:rFonts w:asciiTheme="minorHAnsi" w:hAnsiTheme="minorHAnsi" w:cstheme="minorHAnsi"/>
          <w:b/>
          <w:szCs w:val="22"/>
          <w:u w:val="single"/>
        </w:rPr>
        <w:t>odpovídá za zohlednění vhodných environmentálních opatření (</w:t>
      </w:r>
      <w:r>
        <w:rPr>
          <w:rFonts w:asciiTheme="minorHAnsi" w:hAnsiTheme="minorHAnsi" w:cstheme="minorHAnsi"/>
          <w:b/>
          <w:szCs w:val="22"/>
          <w:u w:val="single"/>
        </w:rPr>
        <w:t xml:space="preserve">např. </w:t>
      </w:r>
      <w:r w:rsidRPr="00EC40AD">
        <w:rPr>
          <w:rFonts w:asciiTheme="minorHAnsi" w:hAnsiTheme="minorHAnsi" w:cstheme="minorHAnsi"/>
          <w:b/>
          <w:szCs w:val="22"/>
          <w:u w:val="single"/>
        </w:rPr>
        <w:t>úspory energií, využití recyklovaných materiálů apod.</w:t>
      </w:r>
      <w:r>
        <w:rPr>
          <w:rFonts w:asciiTheme="minorHAnsi" w:hAnsiTheme="minorHAnsi" w:cstheme="minorHAnsi"/>
          <w:b/>
          <w:szCs w:val="22"/>
          <w:u w:val="single"/>
        </w:rPr>
        <w:t>)</w:t>
      </w:r>
      <w:r w:rsidR="002579EB">
        <w:rPr>
          <w:rFonts w:asciiTheme="minorHAnsi" w:hAnsiTheme="minorHAnsi" w:cstheme="minorHAnsi"/>
          <w:b/>
          <w:szCs w:val="22"/>
          <w:u w:val="single"/>
        </w:rPr>
        <w:t>.</w:t>
      </w:r>
      <w:r w:rsidR="002579EB" w:rsidRPr="002579EB">
        <w:t xml:space="preserve"> </w:t>
      </w:r>
      <w:r w:rsidRPr="00EC40AD">
        <w:rPr>
          <w:rFonts w:asciiTheme="minorHAnsi" w:hAnsiTheme="minorHAnsi" w:cstheme="minorHAnsi"/>
          <w:b/>
          <w:szCs w:val="22"/>
        </w:rPr>
        <w:t>Zhotovitel odpovídá za splnění požadavků právních předpisů.</w:t>
      </w:r>
      <w:r w:rsidRPr="00EC40AD">
        <w:rPr>
          <w:rFonts w:asciiTheme="minorHAnsi" w:hAnsiTheme="minorHAnsi" w:cstheme="minorHAnsi"/>
          <w:szCs w:val="22"/>
        </w:rPr>
        <w:t xml:space="preserve"> Řešení musí odpovídat požadavkům provozu objektu, pro který je navrhováno. </w:t>
      </w:r>
    </w:p>
    <w:p w14:paraId="4D1D5766" w14:textId="77777777" w:rsidR="00AF4911" w:rsidRPr="004E051F" w:rsidRDefault="00AF4911" w:rsidP="004E051F">
      <w:pPr>
        <w:numPr>
          <w:ilvl w:val="0"/>
          <w:numId w:val="7"/>
        </w:numPr>
        <w:ind w:left="567" w:hanging="567"/>
        <w:jc w:val="both"/>
        <w:rPr>
          <w:rFonts w:cstheme="minorHAnsi"/>
          <w:szCs w:val="22"/>
        </w:rPr>
      </w:pPr>
      <w:r w:rsidRPr="004E051F">
        <w:rPr>
          <w:rFonts w:asciiTheme="minorHAnsi" w:hAnsiTheme="minorHAnsi" w:cstheme="minorHAnsi"/>
          <w:szCs w:val="22"/>
        </w:rPr>
        <w:t>Zhotovitel</w:t>
      </w:r>
      <w:r>
        <w:t xml:space="preserve"> garantuje úplnost svého projektu (díla) a prohlašuje, že stavbu bude možné podle projektu skutečně realizovat.</w:t>
      </w:r>
    </w:p>
    <w:p w14:paraId="5101681A" w14:textId="74D84179" w:rsidR="00F8581F" w:rsidRPr="00EC40AD" w:rsidRDefault="00F8581F" w:rsidP="00F8581F">
      <w:pPr>
        <w:numPr>
          <w:ilvl w:val="0"/>
          <w:numId w:val="7"/>
        </w:numPr>
        <w:ind w:left="567" w:hanging="567"/>
        <w:jc w:val="both"/>
        <w:rPr>
          <w:rFonts w:asciiTheme="minorHAnsi" w:hAnsiTheme="minorHAnsi" w:cstheme="minorHAnsi"/>
          <w:szCs w:val="22"/>
        </w:rPr>
      </w:pPr>
      <w:r w:rsidRPr="00193B00">
        <w:rPr>
          <w:rFonts w:asciiTheme="minorHAnsi" w:hAnsiTheme="minorHAnsi" w:cstheme="minorHAnsi"/>
          <w:szCs w:val="22"/>
        </w:rPr>
        <w:t>Zhotovitel (generální projektant) je povinen po dobu účinnosti této Smlouvy mít uzavřenou pojistnou smlouvu, jejímž předmětem je pojištění odpovědnosti za újmu v rozsahu odpovědnosti autorizovaného inženýra a technika, a to za újmu způsobenou jinému v souvislosti s odbornou činností pojištěného jako autorizovaného inženýra nebo technika činného ve výstavbě v rozsahu zákona č. 360/1992 Sb., o výkonu povolání autorizovaných architektů a o výkonu povolání autorizovaných inženýrů a techniků</w:t>
      </w:r>
      <w:r w:rsidRPr="00EC40AD">
        <w:rPr>
          <w:rFonts w:asciiTheme="minorHAnsi" w:hAnsiTheme="minorHAnsi" w:cstheme="minorHAnsi"/>
          <w:szCs w:val="22"/>
        </w:rPr>
        <w:t xml:space="preserve"> činných ve výstavbě, ve znění pozdějších předpisů. Požadovaný minimální pojistný limit je ve výši </w:t>
      </w:r>
      <w:proofErr w:type="gramStart"/>
      <w:r w:rsidRPr="00EC40AD">
        <w:rPr>
          <w:rFonts w:asciiTheme="minorHAnsi" w:hAnsiTheme="minorHAnsi" w:cstheme="minorHAnsi"/>
          <w:szCs w:val="22"/>
        </w:rPr>
        <w:t xml:space="preserve">min. </w:t>
      </w:r>
      <w:r w:rsidR="00EC62E5">
        <w:rPr>
          <w:rFonts w:asciiTheme="minorHAnsi" w:hAnsiTheme="minorHAnsi" w:cstheme="minorHAnsi"/>
          <w:szCs w:val="22"/>
        </w:rPr>
        <w:t xml:space="preserve"> 10 000 000,</w:t>
      </w:r>
      <w:proofErr w:type="gramEnd"/>
      <w:r w:rsidR="00EC62E5">
        <w:rPr>
          <w:rFonts w:asciiTheme="minorHAnsi" w:hAnsiTheme="minorHAnsi" w:cstheme="minorHAnsi"/>
          <w:szCs w:val="22"/>
        </w:rPr>
        <w:t>-</w:t>
      </w:r>
      <w:r w:rsidR="002579EB" w:rsidRPr="00EC40AD">
        <w:rPr>
          <w:rFonts w:asciiTheme="minorHAnsi" w:hAnsiTheme="minorHAnsi" w:cstheme="minorHAnsi"/>
          <w:szCs w:val="22"/>
        </w:rPr>
        <w:t xml:space="preserve"> </w:t>
      </w:r>
      <w:r w:rsidRPr="00EC40AD">
        <w:rPr>
          <w:rFonts w:asciiTheme="minorHAnsi" w:hAnsiTheme="minorHAnsi" w:cstheme="minorHAnsi"/>
          <w:szCs w:val="22"/>
        </w:rPr>
        <w:t xml:space="preserve">Kč. Pojištění se vztahuje i  na osoby, které pracují pro pojištěného formou poddodávky prací nebo v pracovněprávním vztahu v souvislosti s uvedenou odbornou činností pojištěného.  </w:t>
      </w:r>
    </w:p>
    <w:p w14:paraId="3E038D34" w14:textId="33B2BC48" w:rsidR="00F8581F" w:rsidRPr="00EC40AD" w:rsidRDefault="00F8581F" w:rsidP="00F8581F">
      <w:pPr>
        <w:numPr>
          <w:ilvl w:val="0"/>
          <w:numId w:val="7"/>
        </w:numPr>
        <w:spacing w:after="240"/>
        <w:ind w:left="567" w:hanging="567"/>
        <w:jc w:val="both"/>
        <w:rPr>
          <w:rFonts w:asciiTheme="minorHAnsi" w:hAnsiTheme="minorHAnsi" w:cstheme="minorHAnsi"/>
          <w:szCs w:val="22"/>
        </w:rPr>
      </w:pPr>
      <w:r w:rsidRPr="00EC40AD">
        <w:rPr>
          <w:rFonts w:asciiTheme="minorHAnsi" w:hAnsiTheme="minorHAnsi" w:cstheme="minorHAnsi"/>
          <w:szCs w:val="22"/>
        </w:rPr>
        <w:t>Objednatel je opr</w:t>
      </w:r>
      <w:r w:rsidRPr="000D5837">
        <w:rPr>
          <w:rFonts w:asciiTheme="minorHAnsi" w:hAnsiTheme="minorHAnsi" w:cstheme="minorHAnsi"/>
          <w:szCs w:val="22"/>
        </w:rPr>
        <w:t xml:space="preserve">ávněn od Zhotovitele požadovat náhradu škody z pojistného, a to i v případě, pokud byla škoda způsobena na budoucí stavbě a jejím vybavení v důsledku vadné Projektové dokumentace zpracované Zhotovitelem. Pojistné </w:t>
      </w:r>
      <w:r w:rsidR="00F859E1">
        <w:rPr>
          <w:rFonts w:asciiTheme="minorHAnsi" w:hAnsiTheme="minorHAnsi" w:cstheme="minorHAnsi"/>
          <w:szCs w:val="22"/>
        </w:rPr>
        <w:t>může být</w:t>
      </w:r>
      <w:r w:rsidR="00F859E1" w:rsidRPr="000D5837">
        <w:rPr>
          <w:rFonts w:asciiTheme="minorHAnsi" w:hAnsiTheme="minorHAnsi" w:cstheme="minorHAnsi"/>
          <w:szCs w:val="22"/>
        </w:rPr>
        <w:t xml:space="preserve"> </w:t>
      </w:r>
      <w:r w:rsidRPr="000D5837">
        <w:rPr>
          <w:rFonts w:asciiTheme="minorHAnsi" w:hAnsiTheme="minorHAnsi" w:cstheme="minorHAnsi"/>
          <w:szCs w:val="22"/>
        </w:rPr>
        <w:t xml:space="preserve">použito též k náhradě škody v situaci, kdy Objednatel uhradil vícepráce na budoucí stavbě, které vznikly z důvodu vad </w:t>
      </w:r>
      <w:r w:rsidR="002579EB">
        <w:rPr>
          <w:rFonts w:asciiTheme="minorHAnsi" w:hAnsiTheme="minorHAnsi" w:cstheme="minorHAnsi"/>
          <w:szCs w:val="22"/>
        </w:rPr>
        <w:t>projektové dokumentace</w:t>
      </w:r>
      <w:r w:rsidR="002579EB" w:rsidRPr="000D5837">
        <w:rPr>
          <w:rFonts w:asciiTheme="minorHAnsi" w:hAnsiTheme="minorHAnsi" w:cstheme="minorHAnsi"/>
          <w:szCs w:val="22"/>
        </w:rPr>
        <w:t xml:space="preserve"> </w:t>
      </w:r>
      <w:r w:rsidRPr="000D5837">
        <w:rPr>
          <w:rFonts w:asciiTheme="minorHAnsi" w:hAnsiTheme="minorHAnsi" w:cstheme="minorHAnsi"/>
          <w:szCs w:val="22"/>
        </w:rPr>
        <w:t>zpracované Zhotovitelem.</w:t>
      </w:r>
    </w:p>
    <w:p w14:paraId="2EFB2E4C" w14:textId="77777777" w:rsidR="00612D4D" w:rsidRPr="00EC40AD" w:rsidRDefault="00612D4D" w:rsidP="00317A03">
      <w:pPr>
        <w:pStyle w:val="Nadpis1"/>
        <w:numPr>
          <w:ilvl w:val="0"/>
          <w:numId w:val="4"/>
        </w:numPr>
        <w:ind w:left="0" w:firstLine="0"/>
      </w:pPr>
      <w:r w:rsidRPr="00EC40AD">
        <w:t>SANKCE</w:t>
      </w:r>
    </w:p>
    <w:p w14:paraId="37794E9F" w14:textId="22D5F65B" w:rsidR="00574F34" w:rsidRPr="00EC40AD" w:rsidRDefault="00574F34" w:rsidP="00574F34">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 xml:space="preserve">Při nesplnění lhůty pro provedení </w:t>
      </w:r>
      <w:r w:rsidR="00346E45" w:rsidRPr="00EC40AD">
        <w:rPr>
          <w:rFonts w:asciiTheme="minorHAnsi" w:hAnsiTheme="minorHAnsi" w:cstheme="minorHAnsi"/>
          <w:szCs w:val="22"/>
        </w:rPr>
        <w:t>díla</w:t>
      </w:r>
      <w:r w:rsidR="00346E45">
        <w:rPr>
          <w:rFonts w:asciiTheme="minorHAnsi" w:hAnsiTheme="minorHAnsi" w:cstheme="minorHAnsi"/>
          <w:szCs w:val="22"/>
        </w:rPr>
        <w:t xml:space="preserve"> nebo jeho části </w:t>
      </w:r>
      <w:r w:rsidRPr="00EC40AD">
        <w:rPr>
          <w:rFonts w:asciiTheme="minorHAnsi" w:hAnsiTheme="minorHAnsi" w:cstheme="minorHAnsi"/>
          <w:szCs w:val="22"/>
        </w:rPr>
        <w:t>spočívajícího v dokončení projektových prací dle čl. 5.</w:t>
      </w:r>
      <w:r w:rsidR="003713DF">
        <w:rPr>
          <w:rFonts w:asciiTheme="minorHAnsi" w:hAnsiTheme="minorHAnsi" w:cstheme="minorHAnsi"/>
          <w:szCs w:val="22"/>
        </w:rPr>
        <w:t>2</w:t>
      </w:r>
      <w:r w:rsidR="003713DF" w:rsidRPr="00EC40AD">
        <w:rPr>
          <w:rFonts w:asciiTheme="minorHAnsi" w:hAnsiTheme="minorHAnsi" w:cstheme="minorHAnsi"/>
          <w:szCs w:val="22"/>
        </w:rPr>
        <w:t xml:space="preserve"> </w:t>
      </w:r>
      <w:r w:rsidRPr="00EC40AD">
        <w:rPr>
          <w:rFonts w:asciiTheme="minorHAnsi" w:hAnsiTheme="minorHAnsi" w:cstheme="minorHAnsi"/>
          <w:szCs w:val="22"/>
        </w:rPr>
        <w:t>a Příloh</w:t>
      </w:r>
      <w:r w:rsidR="00EC62E5">
        <w:rPr>
          <w:rFonts w:asciiTheme="minorHAnsi" w:hAnsiTheme="minorHAnsi" w:cstheme="minorHAnsi"/>
          <w:szCs w:val="22"/>
        </w:rPr>
        <w:t>y č. 1</w:t>
      </w:r>
      <w:r w:rsidRPr="00EC40AD">
        <w:rPr>
          <w:rFonts w:asciiTheme="minorHAnsi" w:hAnsiTheme="minorHAnsi" w:cstheme="minorHAnsi"/>
          <w:szCs w:val="22"/>
        </w:rPr>
        <w:t xml:space="preserve"> této smlouvy, při prodlení s poskytnutím požadované součinnosti, nebo při nesplnění sjednaného termínu pro odstranění vad a nedodělků je Objednatel oprávněn požadovat po Zhotoviteli zaplacení smluvní pokuty ve výši </w:t>
      </w:r>
      <w:r w:rsidR="00C72007">
        <w:rPr>
          <w:rFonts w:asciiTheme="minorHAnsi" w:hAnsiTheme="minorHAnsi" w:cstheme="minorHAnsi"/>
          <w:szCs w:val="22"/>
        </w:rPr>
        <w:t>jedna</w:t>
      </w:r>
      <w:r w:rsidR="00C72007" w:rsidRPr="00EC40AD">
        <w:rPr>
          <w:rFonts w:asciiTheme="minorHAnsi" w:hAnsiTheme="minorHAnsi" w:cstheme="minorHAnsi"/>
          <w:szCs w:val="22"/>
        </w:rPr>
        <w:t xml:space="preserve"> desetin</w:t>
      </w:r>
      <w:r w:rsidR="00C72007">
        <w:rPr>
          <w:rFonts w:asciiTheme="minorHAnsi" w:hAnsiTheme="minorHAnsi" w:cstheme="minorHAnsi"/>
          <w:szCs w:val="22"/>
        </w:rPr>
        <w:t xml:space="preserve">a </w:t>
      </w:r>
      <w:r w:rsidR="006F3D57">
        <w:rPr>
          <w:rFonts w:asciiTheme="minorHAnsi" w:hAnsiTheme="minorHAnsi" w:cstheme="minorHAnsi"/>
          <w:szCs w:val="22"/>
        </w:rPr>
        <w:t>procenta</w:t>
      </w:r>
      <w:r w:rsidR="006F3D57" w:rsidRPr="00EC40AD">
        <w:rPr>
          <w:rFonts w:asciiTheme="minorHAnsi" w:hAnsiTheme="minorHAnsi" w:cstheme="minorHAnsi"/>
          <w:szCs w:val="22"/>
        </w:rPr>
        <w:t xml:space="preserve"> </w:t>
      </w:r>
      <w:r w:rsidRPr="00EC40AD">
        <w:rPr>
          <w:rFonts w:asciiTheme="minorHAnsi" w:hAnsiTheme="minorHAnsi" w:cstheme="minorHAnsi"/>
          <w:szCs w:val="22"/>
        </w:rPr>
        <w:t>(0,</w:t>
      </w:r>
      <w:r w:rsidR="00C72007">
        <w:rPr>
          <w:rFonts w:asciiTheme="minorHAnsi" w:hAnsiTheme="minorHAnsi" w:cstheme="minorHAnsi"/>
          <w:szCs w:val="22"/>
        </w:rPr>
        <w:t>1</w:t>
      </w:r>
      <w:r w:rsidRPr="00EC40AD">
        <w:rPr>
          <w:rFonts w:asciiTheme="minorHAnsi" w:hAnsiTheme="minorHAnsi" w:cstheme="minorHAnsi"/>
          <w:szCs w:val="22"/>
        </w:rPr>
        <w:t xml:space="preserve">%) z  ceny </w:t>
      </w:r>
      <w:r w:rsidR="00BD4568" w:rsidRPr="00EC40AD">
        <w:rPr>
          <w:rFonts w:asciiTheme="minorHAnsi" w:hAnsiTheme="minorHAnsi" w:cstheme="minorHAnsi"/>
          <w:szCs w:val="22"/>
        </w:rPr>
        <w:t xml:space="preserve">příslušné části </w:t>
      </w:r>
      <w:r w:rsidRPr="00EC40AD">
        <w:rPr>
          <w:rFonts w:asciiTheme="minorHAnsi" w:hAnsiTheme="minorHAnsi" w:cstheme="minorHAnsi"/>
          <w:szCs w:val="22"/>
        </w:rPr>
        <w:t xml:space="preserve">díla bez DPH dle čl. 4.1 písm. </w:t>
      </w:r>
      <w:r w:rsidR="003713DF">
        <w:rPr>
          <w:rFonts w:asciiTheme="minorHAnsi" w:hAnsiTheme="minorHAnsi" w:cstheme="minorHAnsi"/>
          <w:szCs w:val="22"/>
        </w:rPr>
        <w:t>A</w:t>
      </w:r>
      <w:r w:rsidRPr="00EC40AD">
        <w:rPr>
          <w:rFonts w:asciiTheme="minorHAnsi" w:hAnsiTheme="minorHAnsi" w:cstheme="minorHAnsi"/>
          <w:szCs w:val="22"/>
        </w:rPr>
        <w:t xml:space="preserve">) této Smlouvy vč. všech případných dodatků za každý, byť i započatý, den prodlení, a to až do úplného a řádného splnění utvrzované povinnosti. </w:t>
      </w:r>
    </w:p>
    <w:p w14:paraId="362A8C1C" w14:textId="29D07E97" w:rsidR="00175D5D" w:rsidRDefault="005D5431" w:rsidP="005D5431">
      <w:pPr>
        <w:pStyle w:val="Odstavecseseznamem"/>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lastRenderedPageBreak/>
        <w:t>Při neprovedení požadované aktualizace rozpočtu</w:t>
      </w:r>
      <w:r w:rsidR="00F859E1">
        <w:rPr>
          <w:rFonts w:asciiTheme="minorHAnsi" w:hAnsiTheme="minorHAnsi" w:cstheme="minorHAnsi"/>
          <w:szCs w:val="22"/>
        </w:rPr>
        <w:t xml:space="preserve"> </w:t>
      </w:r>
      <w:r w:rsidR="00D35A87">
        <w:rPr>
          <w:rFonts w:asciiTheme="minorHAnsi" w:hAnsiTheme="minorHAnsi" w:cstheme="minorHAnsi"/>
          <w:szCs w:val="22"/>
        </w:rPr>
        <w:t>ve sjednaném termínu</w:t>
      </w:r>
      <w:r w:rsidRPr="00EC40AD">
        <w:rPr>
          <w:rFonts w:asciiTheme="minorHAnsi" w:hAnsiTheme="minorHAnsi" w:cstheme="minorHAnsi"/>
          <w:szCs w:val="22"/>
        </w:rPr>
        <w:t xml:space="preserve"> </w:t>
      </w:r>
      <w:r w:rsidR="0073197E">
        <w:rPr>
          <w:rFonts w:asciiTheme="minorHAnsi" w:hAnsiTheme="minorHAnsi" w:cstheme="minorHAnsi"/>
          <w:szCs w:val="22"/>
        </w:rPr>
        <w:t xml:space="preserve">na aktuální cenovou hladinu </w:t>
      </w:r>
      <w:r w:rsidRPr="00EC40AD">
        <w:rPr>
          <w:rFonts w:asciiTheme="minorHAnsi" w:hAnsiTheme="minorHAnsi" w:cstheme="minorHAnsi"/>
          <w:szCs w:val="22"/>
        </w:rPr>
        <w:t xml:space="preserve">před vyhlášením zakázky na realizaci díla dle předmětné projektové dokumentace je Objednatel oprávněn požadovat po Zhotoviteli zaplacení jednorázové smluvní pokuty ve výši 20 000,- Kč. </w:t>
      </w:r>
    </w:p>
    <w:p w14:paraId="3C5B9CEE" w14:textId="63E02138" w:rsidR="00D03579" w:rsidRPr="00EC40AD" w:rsidRDefault="00D03579" w:rsidP="00D03579">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 xml:space="preserve">Při prodlení s oznámením o tom, že Zhotovitel </w:t>
      </w:r>
      <w:r w:rsidRPr="00EC40AD">
        <w:t xml:space="preserve">nebo jeho kvalifikační poddodavatel </w:t>
      </w:r>
      <w:r w:rsidRPr="00EC40AD">
        <w:rPr>
          <w:rFonts w:asciiTheme="minorHAnsi" w:hAnsiTheme="minorHAnsi" w:cstheme="minorHAnsi"/>
          <w:szCs w:val="22"/>
        </w:rPr>
        <w:t xml:space="preserve">přestal splňovat základní, profesní způsobilost nebo technickou kvalifikaci je Objednatel oprávněn požadovat po Zhotoviteli zaplacení jednorázové smluvní pokuty ve výši </w:t>
      </w:r>
      <w:r>
        <w:rPr>
          <w:rFonts w:asciiTheme="minorHAnsi" w:hAnsiTheme="minorHAnsi" w:cstheme="minorHAnsi"/>
          <w:szCs w:val="22"/>
        </w:rPr>
        <w:t>50</w:t>
      </w:r>
      <w:r w:rsidRPr="00EC40AD">
        <w:rPr>
          <w:rFonts w:asciiTheme="minorHAnsi" w:hAnsiTheme="minorHAnsi" w:cstheme="minorHAnsi"/>
          <w:szCs w:val="22"/>
        </w:rPr>
        <w:t xml:space="preserve"> 000,- Kč. Smluvní pokuta nemá vliv na případný nárok Objednatele na náhradu škody a právo na ni vzniká bez ohledu na zavinění Zhotovitele. </w:t>
      </w:r>
    </w:p>
    <w:p w14:paraId="38BF53B2" w14:textId="67D56168" w:rsidR="00574F34" w:rsidRPr="00D03579" w:rsidRDefault="00574F34" w:rsidP="00D03579">
      <w:pPr>
        <w:pStyle w:val="Odstavecseseznamem"/>
        <w:numPr>
          <w:ilvl w:val="0"/>
          <w:numId w:val="10"/>
        </w:numPr>
        <w:ind w:left="567" w:hanging="567"/>
        <w:jc w:val="both"/>
        <w:rPr>
          <w:rFonts w:asciiTheme="minorHAnsi" w:hAnsiTheme="minorHAnsi" w:cstheme="minorHAnsi"/>
          <w:szCs w:val="22"/>
        </w:rPr>
      </w:pPr>
      <w:r w:rsidRPr="00D03579">
        <w:rPr>
          <w:rFonts w:asciiTheme="minorHAnsi" w:hAnsiTheme="minorHAnsi" w:cstheme="minorHAnsi"/>
          <w:szCs w:val="22"/>
        </w:rPr>
        <w:t>V případě, že Zhotovitel k výzvě Objednatele dle této Smlouvy nezačne vykonávat autorský dozor, je povinen Objednateli uhradit smluvní pokutu ve výši jedna desetina procenta (0,</w:t>
      </w:r>
      <w:r w:rsidR="004B25F2" w:rsidRPr="00D03579">
        <w:rPr>
          <w:rFonts w:asciiTheme="minorHAnsi" w:hAnsiTheme="minorHAnsi" w:cstheme="minorHAnsi"/>
          <w:szCs w:val="22"/>
        </w:rPr>
        <w:t>1</w:t>
      </w:r>
      <w:r w:rsidRPr="00D03579">
        <w:rPr>
          <w:rFonts w:asciiTheme="minorHAnsi" w:hAnsiTheme="minorHAnsi" w:cstheme="minorHAnsi"/>
          <w:szCs w:val="22"/>
        </w:rPr>
        <w:t>%) z celkové ceny díla bez DPH dle čl. 4.1</w:t>
      </w:r>
      <w:r w:rsidR="003A7DCB" w:rsidRPr="00D03579">
        <w:rPr>
          <w:rFonts w:asciiTheme="minorHAnsi" w:hAnsiTheme="minorHAnsi" w:cstheme="minorHAnsi"/>
          <w:szCs w:val="22"/>
        </w:rPr>
        <w:t xml:space="preserve"> A)</w:t>
      </w:r>
      <w:r w:rsidRPr="00D03579">
        <w:rPr>
          <w:rFonts w:asciiTheme="minorHAnsi" w:hAnsiTheme="minorHAnsi" w:cstheme="minorHAnsi"/>
          <w:szCs w:val="22"/>
        </w:rPr>
        <w:t xml:space="preserve"> této Smlouvy vč. všech případných dodatků, za každý, byť i započatý, den prodlení, a to až do splnění dané povinnosti. V případě, že se</w:t>
      </w:r>
      <w:r w:rsidR="004D74EF" w:rsidRPr="00D03579">
        <w:rPr>
          <w:rFonts w:asciiTheme="minorHAnsi" w:hAnsiTheme="minorHAnsi" w:cstheme="minorHAnsi"/>
          <w:szCs w:val="22"/>
        </w:rPr>
        <w:t xml:space="preserve"> zástupce</w:t>
      </w:r>
      <w:r w:rsidRPr="00D03579">
        <w:rPr>
          <w:rFonts w:asciiTheme="minorHAnsi" w:hAnsiTheme="minorHAnsi" w:cstheme="minorHAnsi"/>
          <w:szCs w:val="22"/>
        </w:rPr>
        <w:t xml:space="preserve"> Zhotovitel</w:t>
      </w:r>
      <w:r w:rsidR="004D74EF" w:rsidRPr="00D03579">
        <w:rPr>
          <w:rFonts w:asciiTheme="minorHAnsi" w:hAnsiTheme="minorHAnsi" w:cstheme="minorHAnsi"/>
          <w:szCs w:val="22"/>
        </w:rPr>
        <w:t>e</w:t>
      </w:r>
      <w:r w:rsidRPr="00D03579">
        <w:rPr>
          <w:rFonts w:asciiTheme="minorHAnsi" w:hAnsiTheme="minorHAnsi" w:cstheme="minorHAnsi"/>
          <w:szCs w:val="22"/>
        </w:rPr>
        <w:t xml:space="preserve"> bez předchozí domluvy nedostaví na kontrolní dny stavby nebo na jiné smluvené jednání, kde je účast Zhotovitele jako autorského dozoru nutná, zavazuje se Zhotovitel Objednateli uhradit smluvní pokutu ve výši 1.000,- Kč za každé takové jednotlivé porušení povinnosti.</w:t>
      </w:r>
    </w:p>
    <w:p w14:paraId="64CD854B" w14:textId="7695A157" w:rsidR="002D3CB0" w:rsidRDefault="002D3CB0" w:rsidP="002D3CB0">
      <w:pPr>
        <w:numPr>
          <w:ilvl w:val="0"/>
          <w:numId w:val="10"/>
        </w:numPr>
        <w:ind w:left="567" w:hanging="567"/>
        <w:jc w:val="both"/>
        <w:rPr>
          <w:rFonts w:asciiTheme="minorHAnsi" w:hAnsiTheme="minorHAnsi" w:cstheme="minorHAnsi"/>
          <w:szCs w:val="22"/>
        </w:rPr>
      </w:pPr>
      <w:r w:rsidRPr="002D3CB0">
        <w:rPr>
          <w:rFonts w:asciiTheme="minorHAnsi" w:hAnsiTheme="minorHAnsi" w:cstheme="minorHAnsi"/>
          <w:szCs w:val="22"/>
        </w:rPr>
        <w:t>Při prodlení s platbou poddodavateli více než 30 dní od obdržení platby za příslušnou část projektové dokumentace, na které se poddodavatel podílel</w:t>
      </w:r>
      <w:r w:rsidR="004D74EF">
        <w:rPr>
          <w:rFonts w:asciiTheme="minorHAnsi" w:hAnsiTheme="minorHAnsi" w:cstheme="minorHAnsi"/>
          <w:szCs w:val="22"/>
        </w:rPr>
        <w:t xml:space="preserve"> a kterou poddodavatel prokazatelně předal v požadovaném rozsahu a kvalitě, </w:t>
      </w:r>
      <w:r w:rsidRPr="002D3CB0">
        <w:rPr>
          <w:rFonts w:asciiTheme="minorHAnsi" w:hAnsiTheme="minorHAnsi" w:cstheme="minorHAnsi"/>
          <w:szCs w:val="22"/>
        </w:rPr>
        <w:t xml:space="preserve">je Objednatel oprávněn požadovat po Zhotoviteli jednorázovou pokutu ve výši </w:t>
      </w:r>
      <w:r w:rsidR="007E1948">
        <w:rPr>
          <w:rFonts w:asciiTheme="minorHAnsi" w:hAnsiTheme="minorHAnsi" w:cstheme="minorHAnsi"/>
          <w:szCs w:val="22"/>
        </w:rPr>
        <w:t>5</w:t>
      </w:r>
      <w:r w:rsidR="007E1948" w:rsidRPr="002D3CB0">
        <w:rPr>
          <w:rFonts w:asciiTheme="minorHAnsi" w:hAnsiTheme="minorHAnsi" w:cstheme="minorHAnsi"/>
          <w:szCs w:val="22"/>
        </w:rPr>
        <w:t xml:space="preserve"> </w:t>
      </w:r>
      <w:r w:rsidRPr="002D3CB0">
        <w:rPr>
          <w:rFonts w:asciiTheme="minorHAnsi" w:hAnsiTheme="minorHAnsi" w:cstheme="minorHAnsi"/>
          <w:szCs w:val="22"/>
        </w:rPr>
        <w:t>000 Kč za každý i započatý den prodlení až do prokazatelného uhrazení pla</w:t>
      </w:r>
      <w:r>
        <w:rPr>
          <w:rFonts w:asciiTheme="minorHAnsi" w:hAnsiTheme="minorHAnsi" w:cstheme="minorHAnsi"/>
          <w:szCs w:val="22"/>
        </w:rPr>
        <w:t xml:space="preserve">tby poddodavateli. </w:t>
      </w:r>
      <w:r w:rsidRPr="002D3CB0">
        <w:rPr>
          <w:rFonts w:asciiTheme="minorHAnsi" w:hAnsiTheme="minorHAnsi" w:cstheme="minorHAnsi"/>
          <w:szCs w:val="22"/>
        </w:rPr>
        <w:t>Objednatel je oprávněn požadovat po Zhotoviteli zaplacení smluvní pokuty i</w:t>
      </w:r>
      <w:r w:rsidR="00297ED3">
        <w:rPr>
          <w:rFonts w:asciiTheme="minorHAnsi" w:hAnsiTheme="minorHAnsi" w:cstheme="minorHAnsi"/>
          <w:szCs w:val="22"/>
        </w:rPr>
        <w:t> </w:t>
      </w:r>
      <w:r w:rsidRPr="002D3CB0">
        <w:rPr>
          <w:rFonts w:asciiTheme="minorHAnsi" w:hAnsiTheme="minorHAnsi" w:cstheme="minorHAnsi"/>
          <w:szCs w:val="22"/>
        </w:rPr>
        <w:t xml:space="preserve">zpětně, dozví-li se o prodlení později. </w:t>
      </w:r>
    </w:p>
    <w:p w14:paraId="0F6F3B9A" w14:textId="18D59627" w:rsidR="00574F34" w:rsidRDefault="00574F34" w:rsidP="002D3CB0">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 xml:space="preserve">V případě porušení povinnosti stanovené v § 89 </w:t>
      </w:r>
      <w:r w:rsidR="00E94353" w:rsidRPr="00EC40AD">
        <w:rPr>
          <w:rFonts w:asciiTheme="minorHAnsi" w:hAnsiTheme="minorHAnsi" w:cstheme="minorHAnsi"/>
          <w:szCs w:val="22"/>
        </w:rPr>
        <w:t xml:space="preserve">odst. 5 </w:t>
      </w:r>
      <w:r w:rsidRPr="00EC40AD">
        <w:rPr>
          <w:rFonts w:asciiTheme="minorHAnsi" w:hAnsiTheme="minorHAnsi" w:cstheme="minorHAnsi"/>
          <w:szCs w:val="22"/>
        </w:rPr>
        <w:t xml:space="preserve">zák. 134/2016 Sb. nebo </w:t>
      </w:r>
      <w:proofErr w:type="spellStart"/>
      <w:r w:rsidRPr="00EC40AD">
        <w:rPr>
          <w:rFonts w:asciiTheme="minorHAnsi" w:hAnsiTheme="minorHAnsi" w:cstheme="minorHAnsi"/>
          <w:szCs w:val="22"/>
        </w:rPr>
        <w:t>vyhl</w:t>
      </w:r>
      <w:proofErr w:type="spellEnd"/>
      <w:r w:rsidRPr="00EC40AD">
        <w:rPr>
          <w:rFonts w:asciiTheme="minorHAnsi" w:hAnsiTheme="minorHAnsi" w:cstheme="minorHAnsi"/>
          <w:szCs w:val="22"/>
        </w:rPr>
        <w:t xml:space="preserve">. 169/2016 Sb. </w:t>
      </w:r>
      <w:r w:rsidR="007446AA" w:rsidRPr="00EC40AD">
        <w:rPr>
          <w:rFonts w:asciiTheme="minorHAnsi" w:hAnsiTheme="minorHAnsi" w:cstheme="minorHAnsi"/>
          <w:szCs w:val="22"/>
        </w:rPr>
        <w:t>a</w:t>
      </w:r>
      <w:r w:rsidR="00297ED3">
        <w:rPr>
          <w:rFonts w:asciiTheme="minorHAnsi" w:hAnsiTheme="minorHAnsi" w:cstheme="minorHAnsi"/>
          <w:szCs w:val="22"/>
        </w:rPr>
        <w:t> </w:t>
      </w:r>
      <w:r w:rsidR="007446AA" w:rsidRPr="00EC40AD">
        <w:rPr>
          <w:rFonts w:asciiTheme="minorHAnsi" w:hAnsiTheme="minorHAnsi" w:cstheme="minorHAnsi"/>
          <w:szCs w:val="22"/>
        </w:rPr>
        <w:t xml:space="preserve">zároveň nesplnění povinnosti dle čl. </w:t>
      </w:r>
      <w:r w:rsidR="00382C13">
        <w:rPr>
          <w:rFonts w:asciiTheme="minorHAnsi" w:hAnsiTheme="minorHAnsi" w:cstheme="minorHAnsi"/>
          <w:szCs w:val="22"/>
        </w:rPr>
        <w:t>6.4</w:t>
      </w:r>
      <w:r w:rsidR="007446AA" w:rsidRPr="00EC40AD">
        <w:rPr>
          <w:rFonts w:asciiTheme="minorHAnsi" w:hAnsiTheme="minorHAnsi" w:cstheme="minorHAnsi"/>
          <w:szCs w:val="22"/>
        </w:rPr>
        <w:t xml:space="preserve"> této Smlouvy </w:t>
      </w:r>
      <w:r w:rsidRPr="00EC40AD">
        <w:rPr>
          <w:rFonts w:asciiTheme="minorHAnsi" w:hAnsiTheme="minorHAnsi" w:cstheme="minorHAnsi"/>
          <w:szCs w:val="22"/>
        </w:rPr>
        <w:t xml:space="preserve">je Objednatel oprávněn požadovat po Zhotoviteli jednorázovou sankci ve výši až jedno procento (1%) z celkové ceny bez DPH dle čl. 4.1 </w:t>
      </w:r>
      <w:r w:rsidR="003E7681">
        <w:rPr>
          <w:rFonts w:asciiTheme="minorHAnsi" w:hAnsiTheme="minorHAnsi" w:cstheme="minorHAnsi"/>
          <w:szCs w:val="22"/>
        </w:rPr>
        <w:t>A</w:t>
      </w:r>
      <w:r w:rsidRPr="00EC40AD">
        <w:rPr>
          <w:rFonts w:asciiTheme="minorHAnsi" w:hAnsiTheme="minorHAnsi" w:cstheme="minorHAnsi"/>
          <w:szCs w:val="22"/>
        </w:rPr>
        <w:t>) vč. všech případných dodatků.</w:t>
      </w:r>
      <w:r w:rsidR="007446AA" w:rsidRPr="00EC40AD" w:rsidDel="007446AA">
        <w:rPr>
          <w:rFonts w:asciiTheme="minorHAnsi" w:hAnsiTheme="minorHAnsi" w:cstheme="minorHAnsi"/>
          <w:szCs w:val="22"/>
        </w:rPr>
        <w:t xml:space="preserve"> </w:t>
      </w:r>
    </w:p>
    <w:p w14:paraId="63531DA9" w14:textId="655B76EC" w:rsidR="003E7681" w:rsidRPr="003E7681" w:rsidRDefault="003E7681" w:rsidP="000D5837">
      <w:pPr>
        <w:pStyle w:val="Odstavecseseznamem"/>
        <w:numPr>
          <w:ilvl w:val="0"/>
          <w:numId w:val="10"/>
        </w:numPr>
        <w:ind w:left="567" w:hanging="567"/>
        <w:jc w:val="both"/>
        <w:rPr>
          <w:rFonts w:asciiTheme="minorHAnsi" w:hAnsiTheme="minorHAnsi" w:cstheme="minorHAnsi"/>
          <w:szCs w:val="22"/>
        </w:rPr>
      </w:pPr>
      <w:r w:rsidRPr="003E7681">
        <w:rPr>
          <w:rFonts w:asciiTheme="minorHAnsi" w:hAnsiTheme="minorHAnsi" w:cstheme="minorHAnsi"/>
          <w:szCs w:val="22"/>
        </w:rPr>
        <w:t xml:space="preserve">Při prodlení s termínem odstranění vad a nedodělků uvedených v předávacím protokolu je Objednatel oprávněn požadovat po Zhotoviteli zaplacení jednorázové smluvní pokuty ve výši </w:t>
      </w:r>
      <w:r w:rsidR="007E1948">
        <w:rPr>
          <w:rFonts w:asciiTheme="minorHAnsi" w:hAnsiTheme="minorHAnsi" w:cstheme="minorHAnsi"/>
          <w:szCs w:val="22"/>
        </w:rPr>
        <w:t>10</w:t>
      </w:r>
      <w:r w:rsidRPr="003E7681">
        <w:rPr>
          <w:rFonts w:asciiTheme="minorHAnsi" w:hAnsiTheme="minorHAnsi" w:cstheme="minorHAnsi"/>
          <w:szCs w:val="22"/>
        </w:rPr>
        <w:t>00,- Kč za každou vadu nebo nedodělek a započatý den prodlení.</w:t>
      </w:r>
    </w:p>
    <w:p w14:paraId="6E589E55" w14:textId="3EE31904" w:rsidR="003E7681" w:rsidRPr="00110B83" w:rsidRDefault="003E7681" w:rsidP="000D5837">
      <w:pPr>
        <w:pStyle w:val="Odstavecseseznamem"/>
        <w:numPr>
          <w:ilvl w:val="0"/>
          <w:numId w:val="10"/>
        </w:numPr>
        <w:ind w:left="567" w:hanging="567"/>
        <w:jc w:val="both"/>
        <w:rPr>
          <w:rFonts w:asciiTheme="minorHAnsi" w:hAnsiTheme="minorHAnsi" w:cstheme="minorHAnsi"/>
          <w:szCs w:val="22"/>
        </w:rPr>
      </w:pPr>
      <w:r w:rsidRPr="003E7681">
        <w:rPr>
          <w:rFonts w:asciiTheme="minorHAnsi" w:hAnsiTheme="minorHAnsi" w:cstheme="minorHAnsi"/>
          <w:szCs w:val="22"/>
        </w:rPr>
        <w:t xml:space="preserve">V případě, že </w:t>
      </w:r>
      <w:r w:rsidR="00712C77">
        <w:rPr>
          <w:rFonts w:asciiTheme="minorHAnsi" w:hAnsiTheme="minorHAnsi" w:cstheme="minorHAnsi"/>
          <w:szCs w:val="22"/>
        </w:rPr>
        <w:t>Z</w:t>
      </w:r>
      <w:r w:rsidRPr="003E7681">
        <w:rPr>
          <w:rFonts w:asciiTheme="minorHAnsi" w:hAnsiTheme="minorHAnsi" w:cstheme="minorHAnsi"/>
          <w:szCs w:val="22"/>
        </w:rPr>
        <w:t xml:space="preserve">hotovitel bez předchozího písemného souhlasu </w:t>
      </w:r>
      <w:r w:rsidR="00712C77">
        <w:rPr>
          <w:rFonts w:asciiTheme="minorHAnsi" w:hAnsiTheme="minorHAnsi" w:cstheme="minorHAnsi"/>
          <w:szCs w:val="22"/>
        </w:rPr>
        <w:t>O</w:t>
      </w:r>
      <w:r w:rsidRPr="003E7681">
        <w:rPr>
          <w:rFonts w:asciiTheme="minorHAnsi" w:hAnsiTheme="minorHAnsi" w:cstheme="minorHAnsi"/>
          <w:szCs w:val="22"/>
        </w:rPr>
        <w:t>bjednatele poskytne projektovou dokumentaci nebo její dílčí část třetí osobě je Objednatel oprávněn požadovat po Zhotoviteli zaplacení jednorázové smluvní pokuty ve výši 50.000,- Kč za každý jednotlivý případ.</w:t>
      </w:r>
    </w:p>
    <w:p w14:paraId="0A426B1F" w14:textId="12B6069F" w:rsidR="00574F34" w:rsidRPr="00EC40AD" w:rsidRDefault="00574F34" w:rsidP="00712C77">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V případě neuhrazení splatné faktury Objednatelem je Zhotovitel oprávněn požadovat smluvní pokutu ve výši 0,</w:t>
      </w:r>
      <w:r w:rsidR="006A40C9">
        <w:rPr>
          <w:rFonts w:asciiTheme="minorHAnsi" w:hAnsiTheme="minorHAnsi" w:cstheme="minorHAnsi"/>
          <w:szCs w:val="22"/>
        </w:rPr>
        <w:t>1</w:t>
      </w:r>
      <w:r w:rsidR="006A40C9" w:rsidRPr="00EC40AD">
        <w:rPr>
          <w:rFonts w:asciiTheme="minorHAnsi" w:hAnsiTheme="minorHAnsi" w:cstheme="minorHAnsi"/>
          <w:szCs w:val="22"/>
        </w:rPr>
        <w:t>5</w:t>
      </w:r>
      <w:r w:rsidRPr="00EC40AD">
        <w:rPr>
          <w:rFonts w:asciiTheme="minorHAnsi" w:hAnsiTheme="minorHAnsi" w:cstheme="minorHAnsi"/>
          <w:szCs w:val="22"/>
        </w:rPr>
        <w:t>% za každý den prodlení úhrady z celkové výše předmětné faktury.</w:t>
      </w:r>
    </w:p>
    <w:p w14:paraId="31144CF2" w14:textId="77777777" w:rsidR="00574F34" w:rsidRPr="00EC40AD" w:rsidRDefault="00574F34">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Smluvní pokuty jsou splatné do čtrnácti (14) dnů ode dne doručení jejich vyúčtování druhé smluvní straně.</w:t>
      </w:r>
    </w:p>
    <w:p w14:paraId="72D89ABB" w14:textId="77777777" w:rsidR="00574F34" w:rsidRPr="00EC40AD" w:rsidRDefault="00574F34">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Smluvní pokuty ani jejich zaplacení nemají vliv na případný nárok Objednatele na náhradu škody a právo na ně vzniká bez ohledu na zavinění Zhotovitele.</w:t>
      </w:r>
    </w:p>
    <w:p w14:paraId="7AB4E853" w14:textId="77777777" w:rsidR="00574F34" w:rsidRPr="00EC40AD" w:rsidRDefault="00574F34" w:rsidP="00574F34">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Ujednání o smluvních pokutách zůstávají v platnosti i v případě odstoupení od smlouvy nebo výpovědi a nemají vliv na případnou možnost domáhat se vedle smluvní pokuty i náhrady škody, a to i ve výši přesahující dojednanou výši smluvní pokuty.</w:t>
      </w:r>
    </w:p>
    <w:p w14:paraId="0941A3AE" w14:textId="77777777" w:rsidR="00574F34" w:rsidRPr="00EC40AD" w:rsidRDefault="00574F34" w:rsidP="00574F34">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 xml:space="preserve">Veškeré smluvní pokuty sjednané v této smlouvě považují smluvní strany za přiměřené, přičemž výslovně vylučují možnost aplikace § 2050 a § 2051 občanského zákoníku na vzájemná práva a povinnosti vzniklé na základě této Smlouvy a v souvislosti s ní. </w:t>
      </w:r>
    </w:p>
    <w:p w14:paraId="3630F080" w14:textId="77777777" w:rsidR="00574F34" w:rsidRPr="00EC40AD" w:rsidRDefault="00574F34" w:rsidP="005D5431">
      <w:pPr>
        <w:numPr>
          <w:ilvl w:val="0"/>
          <w:numId w:val="10"/>
        </w:numPr>
        <w:ind w:left="567" w:hanging="567"/>
        <w:jc w:val="both"/>
        <w:rPr>
          <w:rFonts w:asciiTheme="minorHAnsi" w:hAnsiTheme="minorHAnsi" w:cstheme="minorHAnsi"/>
          <w:szCs w:val="22"/>
        </w:rPr>
      </w:pPr>
      <w:r w:rsidRPr="00EC40AD">
        <w:rPr>
          <w:rFonts w:asciiTheme="minorHAnsi" w:hAnsiTheme="minorHAnsi" w:cstheme="minorHAnsi"/>
          <w:szCs w:val="22"/>
        </w:rPr>
        <w:t>Objednatel je oprávněn jednostranně započíst svůj nárok na zaplacení smluvní pokuty, nárok na náhradu škody nebo jiné peněžité plnění dle této Smlouvy oproti nároku jakémukoliv splatnému či nesplatnému nároku Zhotovitele.</w:t>
      </w:r>
    </w:p>
    <w:p w14:paraId="0E873160" w14:textId="24CFA616" w:rsidR="00574F34" w:rsidRPr="00EC40AD" w:rsidRDefault="00574F34" w:rsidP="00574F34">
      <w:pPr>
        <w:numPr>
          <w:ilvl w:val="0"/>
          <w:numId w:val="10"/>
        </w:numPr>
        <w:spacing w:after="240"/>
        <w:ind w:left="567" w:hanging="567"/>
        <w:rPr>
          <w:rFonts w:asciiTheme="minorHAnsi" w:hAnsiTheme="minorHAnsi" w:cstheme="minorHAnsi"/>
          <w:szCs w:val="22"/>
        </w:rPr>
      </w:pPr>
      <w:r w:rsidRPr="00EC40AD">
        <w:rPr>
          <w:rFonts w:asciiTheme="minorHAnsi" w:hAnsiTheme="minorHAnsi" w:cstheme="minorHAnsi"/>
          <w:szCs w:val="22"/>
        </w:rPr>
        <w:t xml:space="preserve">Smluvní pokuty lze uplatňovat jednotlivě vedle sebe i kumulativně, přičemž celková výše pokut nesmí překročit 50% odměny za dílo (bez DPH) dle čl. 4.1 </w:t>
      </w:r>
      <w:r w:rsidR="00B12192">
        <w:rPr>
          <w:rFonts w:asciiTheme="minorHAnsi" w:hAnsiTheme="minorHAnsi" w:cstheme="minorHAnsi"/>
          <w:szCs w:val="22"/>
        </w:rPr>
        <w:t>A</w:t>
      </w:r>
      <w:r w:rsidRPr="00EC40AD">
        <w:rPr>
          <w:rFonts w:asciiTheme="minorHAnsi" w:hAnsiTheme="minorHAnsi" w:cstheme="minorHAnsi"/>
          <w:szCs w:val="22"/>
        </w:rPr>
        <w:t>).</w:t>
      </w:r>
    </w:p>
    <w:p w14:paraId="5E0921B0" w14:textId="0285C045" w:rsidR="00B71D79" w:rsidRPr="00EC40AD" w:rsidRDefault="00B976A8" w:rsidP="00317A03">
      <w:pPr>
        <w:pStyle w:val="Nadpis1"/>
        <w:numPr>
          <w:ilvl w:val="0"/>
          <w:numId w:val="4"/>
        </w:numPr>
        <w:ind w:left="0" w:firstLine="0"/>
      </w:pPr>
      <w:r w:rsidRPr="00EC40AD">
        <w:lastRenderedPageBreak/>
        <w:t>UKONČENÍ</w:t>
      </w:r>
      <w:r w:rsidR="00612D4D" w:rsidRPr="00EC40AD">
        <w:t xml:space="preserve"> SMLOUVY</w:t>
      </w:r>
    </w:p>
    <w:p w14:paraId="237D814B" w14:textId="332289DA" w:rsidR="00050D05" w:rsidRPr="00EC40AD" w:rsidRDefault="00050D05" w:rsidP="00317A03">
      <w:pPr>
        <w:pStyle w:val="Odstavecseseznamem"/>
        <w:numPr>
          <w:ilvl w:val="1"/>
          <w:numId w:val="52"/>
        </w:numPr>
        <w:spacing w:after="0"/>
        <w:jc w:val="both"/>
      </w:pPr>
      <w:r w:rsidRPr="00EC40AD">
        <w:t xml:space="preserve">Smluvní strany mohou smlouvu ukončit </w:t>
      </w:r>
    </w:p>
    <w:p w14:paraId="543C6001" w14:textId="77777777" w:rsidR="006A40C9" w:rsidRDefault="006A40C9" w:rsidP="006A40C9">
      <w:pPr>
        <w:pStyle w:val="Odstavecseseznamem"/>
        <w:numPr>
          <w:ilvl w:val="0"/>
          <w:numId w:val="40"/>
        </w:numPr>
        <w:spacing w:after="0"/>
        <w:ind w:left="1134" w:hanging="425"/>
        <w:jc w:val="both"/>
      </w:pPr>
      <w:r>
        <w:t>dokončením a řádným předáním díla;</w:t>
      </w:r>
    </w:p>
    <w:p w14:paraId="2B3BE6B9" w14:textId="77777777" w:rsidR="006A40C9" w:rsidRPr="00050D05" w:rsidRDefault="006A40C9" w:rsidP="006A40C9">
      <w:pPr>
        <w:pStyle w:val="Odstavecseseznamem"/>
        <w:numPr>
          <w:ilvl w:val="0"/>
          <w:numId w:val="40"/>
        </w:numPr>
        <w:spacing w:after="0"/>
        <w:ind w:left="1134" w:hanging="425"/>
        <w:jc w:val="both"/>
      </w:pPr>
      <w:r w:rsidRPr="00050D05">
        <w:t>písemnou dohodou smluvních stran</w:t>
      </w:r>
      <w:r>
        <w:t>;</w:t>
      </w:r>
    </w:p>
    <w:p w14:paraId="340F1150" w14:textId="77777777" w:rsidR="006A40C9" w:rsidRPr="00050D05" w:rsidRDefault="006A40C9" w:rsidP="006A40C9">
      <w:pPr>
        <w:pStyle w:val="Odstavecseseznamem"/>
        <w:numPr>
          <w:ilvl w:val="0"/>
          <w:numId w:val="40"/>
        </w:numPr>
        <w:spacing w:after="0"/>
        <w:ind w:left="1134" w:hanging="425"/>
        <w:jc w:val="both"/>
      </w:pPr>
      <w:r w:rsidRPr="00050D05">
        <w:t>odstoupením od Smlouvy z důvodů stanovených v této Smlouvě nebo zákonem</w:t>
      </w:r>
      <w:r>
        <w:t>;</w:t>
      </w:r>
    </w:p>
    <w:p w14:paraId="4117F631" w14:textId="2DB8605B" w:rsidR="006A40C9" w:rsidRPr="00050D05" w:rsidRDefault="006A40C9" w:rsidP="006A40C9">
      <w:pPr>
        <w:pStyle w:val="Odstavecseseznamem"/>
        <w:numPr>
          <w:ilvl w:val="0"/>
          <w:numId w:val="40"/>
        </w:numPr>
        <w:ind w:left="1134" w:hanging="425"/>
        <w:jc w:val="both"/>
      </w:pPr>
      <w:r w:rsidRPr="00050D05">
        <w:t>výpovědí Smlouvy z důvodů stanovených v této Smlouvě.</w:t>
      </w:r>
    </w:p>
    <w:p w14:paraId="0B7E3408" w14:textId="0C4FDAE9" w:rsidR="00050D05" w:rsidRPr="00EC40AD" w:rsidRDefault="00050D05" w:rsidP="00317A03">
      <w:pPr>
        <w:pStyle w:val="Odstavecseseznamem"/>
        <w:numPr>
          <w:ilvl w:val="1"/>
          <w:numId w:val="52"/>
        </w:numPr>
        <w:spacing w:after="0"/>
        <w:jc w:val="both"/>
      </w:pPr>
      <w:r w:rsidRPr="00EC40AD">
        <w:t xml:space="preserve">Smluvní strana je oprávněna Smlouvu vypovědět s okamžitou platností, pokud: </w:t>
      </w:r>
    </w:p>
    <w:p w14:paraId="039EDF97" w14:textId="77777777" w:rsidR="00050D05" w:rsidRPr="00EC40AD" w:rsidRDefault="00050D05" w:rsidP="001926BF">
      <w:pPr>
        <w:pStyle w:val="Odstavecseseznamem"/>
        <w:numPr>
          <w:ilvl w:val="0"/>
          <w:numId w:val="12"/>
        </w:numPr>
        <w:spacing w:after="0"/>
        <w:ind w:left="1134" w:hanging="425"/>
        <w:jc w:val="both"/>
      </w:pPr>
      <w:r w:rsidRPr="00EC40AD">
        <w:t xml:space="preserve">druhá strana poruší své povinnosti podstatným způsobem, </w:t>
      </w:r>
    </w:p>
    <w:p w14:paraId="33F9CC83" w14:textId="77777777" w:rsidR="00DB64D5" w:rsidRDefault="00756B26" w:rsidP="004E051F">
      <w:pPr>
        <w:spacing w:after="0"/>
        <w:ind w:left="1134"/>
        <w:jc w:val="both"/>
      </w:pPr>
      <w:r w:rsidRPr="00EC40AD">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r w:rsidR="00DB64D5">
        <w:t>;</w:t>
      </w:r>
    </w:p>
    <w:p w14:paraId="10CEB418" w14:textId="0C8E6385" w:rsidR="00756B26" w:rsidRPr="00EC40AD" w:rsidRDefault="00DB64D5" w:rsidP="004E051F">
      <w:pPr>
        <w:pStyle w:val="Odstavecseseznamem"/>
        <w:numPr>
          <w:ilvl w:val="0"/>
          <w:numId w:val="12"/>
        </w:numPr>
        <w:ind w:left="1134" w:hanging="425"/>
        <w:jc w:val="both"/>
      </w:pPr>
      <w:proofErr w:type="gramStart"/>
      <w:r w:rsidRPr="00AD4414">
        <w:t>ze</w:t>
      </w:r>
      <w:proofErr w:type="gramEnd"/>
      <w:r w:rsidRPr="00AD4414">
        <w:t xml:space="preserve"> zákonem stanovených důvodů.</w:t>
      </w:r>
    </w:p>
    <w:p w14:paraId="79731798" w14:textId="77777777" w:rsidR="00050D05" w:rsidRPr="00EC40AD" w:rsidRDefault="00050D05" w:rsidP="00317A03">
      <w:pPr>
        <w:pStyle w:val="Odstavecseseznamem"/>
        <w:numPr>
          <w:ilvl w:val="1"/>
          <w:numId w:val="52"/>
        </w:numPr>
        <w:spacing w:after="0"/>
        <w:ind w:left="709" w:hanging="709"/>
        <w:jc w:val="both"/>
      </w:pPr>
      <w:r w:rsidRPr="00EC40AD">
        <w:t>Objednatel je oprávněn tuto Smlouvu vypovědět s okamžitou platností rovněž v případě, pokud:</w:t>
      </w:r>
    </w:p>
    <w:p w14:paraId="4F5D0C78" w14:textId="77777777" w:rsidR="00050D05" w:rsidRPr="00EC40AD" w:rsidRDefault="00050D05" w:rsidP="00E251A7">
      <w:pPr>
        <w:pStyle w:val="Odstavecseseznamem"/>
        <w:numPr>
          <w:ilvl w:val="0"/>
          <w:numId w:val="13"/>
        </w:numPr>
        <w:spacing w:after="0"/>
        <w:ind w:left="1134" w:hanging="425"/>
        <w:jc w:val="both"/>
      </w:pPr>
      <w:r w:rsidRPr="00EC40AD">
        <w:t>Zhotovitel provádí dílo nekvalitním způsobem v rozporu s ustanoveními obsaženými v této Smlouvě, a to zejména v  čl. 3. této Smlouvy, provádí dílo v rozporu se svými povinnostmi, nebo se dopustil více jednotlivých porušení, nebo dílo v průběhu jeho provádění vykazuje vady a Zhotovitel nezjedná nápravu, neprovede neprodleně odpovídajícím způsobem a kvalitně nutné opravy, úpravy apod. bez zbytečného odkladu, nejpozději však ve lhůtě do patnácti (15) pracovních dnů;</w:t>
      </w:r>
    </w:p>
    <w:p w14:paraId="3FB437E0" w14:textId="77777777" w:rsidR="00050D05" w:rsidRPr="00EC40AD" w:rsidRDefault="00050D05" w:rsidP="00E251A7">
      <w:pPr>
        <w:pStyle w:val="Odstavecseseznamem"/>
        <w:numPr>
          <w:ilvl w:val="0"/>
          <w:numId w:val="13"/>
        </w:numPr>
        <w:spacing w:after="0"/>
        <w:ind w:left="1134" w:hanging="425"/>
        <w:jc w:val="both"/>
      </w:pPr>
      <w:r w:rsidRPr="00EC40AD">
        <w:t>Zhotovitel neposkytuje dostatečnou součinnost a koordinaci činností;</w:t>
      </w:r>
    </w:p>
    <w:p w14:paraId="7FD075DF" w14:textId="1D52281F" w:rsidR="00050D05" w:rsidRPr="004E051F" w:rsidRDefault="00050D05" w:rsidP="00E251A7">
      <w:pPr>
        <w:pStyle w:val="Odstavecseseznamem"/>
        <w:numPr>
          <w:ilvl w:val="0"/>
          <w:numId w:val="13"/>
        </w:numPr>
        <w:spacing w:after="0"/>
        <w:ind w:left="1134" w:hanging="425"/>
        <w:jc w:val="both"/>
      </w:pPr>
      <w:r w:rsidRPr="00EC40AD">
        <w:t>Zhotovitel je v prodlení s plněním dle čl. 5.</w:t>
      </w:r>
      <w:r w:rsidR="00110B83">
        <w:t>2</w:t>
      </w:r>
      <w:r w:rsidR="00110B83" w:rsidRPr="00EC40AD">
        <w:t xml:space="preserve"> </w:t>
      </w:r>
      <w:r w:rsidRPr="00EC40AD">
        <w:t xml:space="preserve">po dobu delší </w:t>
      </w:r>
      <w:r w:rsidR="00756B26">
        <w:t>třiceti</w:t>
      </w:r>
      <w:r w:rsidR="00756B26" w:rsidRPr="00EC40AD">
        <w:t xml:space="preserve"> </w:t>
      </w:r>
      <w:r w:rsidRPr="00EC40AD">
        <w:t>(</w:t>
      </w:r>
      <w:r w:rsidR="00756B26">
        <w:t>30</w:t>
      </w:r>
      <w:r w:rsidRPr="00EC40AD">
        <w:t xml:space="preserve">) kalendářních dnů. Tato výpověď však nemá vliv na vznik, existenci a trvání nároku na smluvní pokutu a nároku na </w:t>
      </w:r>
      <w:r w:rsidRPr="004E051F">
        <w:t>náhradu škody;</w:t>
      </w:r>
    </w:p>
    <w:p w14:paraId="361F2D31" w14:textId="77777777" w:rsidR="00DB64D5" w:rsidRPr="004E051F" w:rsidRDefault="00DB64D5" w:rsidP="00DB64D5">
      <w:pPr>
        <w:pStyle w:val="Odstavecseseznamem"/>
        <w:numPr>
          <w:ilvl w:val="0"/>
          <w:numId w:val="13"/>
        </w:numPr>
        <w:spacing w:after="0"/>
        <w:ind w:left="1134" w:hanging="425"/>
        <w:jc w:val="both"/>
      </w:pPr>
      <w:r w:rsidRPr="004E051F">
        <w:t xml:space="preserve">ve vztahu ke Zhotoviteli bude zahájeno insolvenční řízení, a insolvenční návrh nebude v zákonné lhůtě odmítnut pro zjevnou bezdůvodnost, ve vztahu ke zhotoviteli bude zahájena likvidace, popř. likvidace, nebo se již v tomto řízení nachází, příp. je-li vydáno rozhodnutí o úpadku zhotovitele dle § 136 zákona č. 182/2006 Sb., o úpadku a způsobech jeho řešení (insolvenční zákon), ve znění pozdějších předpisů, </w:t>
      </w:r>
    </w:p>
    <w:p w14:paraId="7B46E29F" w14:textId="38333CAD" w:rsidR="00050D05" w:rsidRPr="004E051F" w:rsidRDefault="00050D05" w:rsidP="004E051F">
      <w:pPr>
        <w:pStyle w:val="Odstavecseseznamem"/>
        <w:numPr>
          <w:ilvl w:val="0"/>
          <w:numId w:val="13"/>
        </w:numPr>
        <w:spacing w:after="0"/>
        <w:ind w:left="1134" w:hanging="425"/>
        <w:jc w:val="both"/>
      </w:pPr>
      <w:r w:rsidRPr="004E051F">
        <w:t>Zhotovitel využívá poddodavatele, který nebyl Objednateli v souladu s touto Smlouvou a  Zadávací dokumentací oznámen nebo neoznámil změnu kvalifikace;</w:t>
      </w:r>
    </w:p>
    <w:p w14:paraId="08383309" w14:textId="3BB3FFBF" w:rsidR="002F41D4" w:rsidRDefault="00DB64D5" w:rsidP="000B6A49">
      <w:pPr>
        <w:pStyle w:val="Odstavecseseznamem"/>
        <w:numPr>
          <w:ilvl w:val="0"/>
          <w:numId w:val="13"/>
        </w:numPr>
        <w:spacing w:after="0"/>
        <w:ind w:left="1134" w:hanging="425"/>
        <w:jc w:val="both"/>
      </w:pPr>
      <w:r w:rsidRPr="004E051F">
        <w:t>Zhotovitel ve své nabídce v rámci veřejné zakázky uvedl informace nebo doklady, které neodpovídají skutečnosti nebo které měly, nebo mohly, mít vliv na výsledek zadávacího řízení a na kvalitu</w:t>
      </w:r>
      <w:r w:rsidR="002F41D4">
        <w:t xml:space="preserve"> plnění zhotovitele</w:t>
      </w:r>
      <w:r w:rsidR="00272ECF">
        <w:t xml:space="preserve"> (např. ne</w:t>
      </w:r>
      <w:r w:rsidR="00272ECF" w:rsidRPr="00272ECF">
        <w:t>účast osoby</w:t>
      </w:r>
      <w:r w:rsidR="00272ECF">
        <w:t xml:space="preserve"> na </w:t>
      </w:r>
      <w:r w:rsidR="000B6A49">
        <w:t>zpracování díla</w:t>
      </w:r>
      <w:r w:rsidR="00272ECF">
        <w:t>, jejímž prostřednictvím byly prokazována zkušenost ke splnění kvalifikace nebo zkušenost pro hodnocení nabídky)</w:t>
      </w:r>
      <w:r w:rsidR="002F41D4">
        <w:t>;</w:t>
      </w:r>
    </w:p>
    <w:p w14:paraId="7D5E27FD" w14:textId="35058F88" w:rsidR="002F41D4" w:rsidRPr="004E051F" w:rsidRDefault="002F41D4" w:rsidP="002F41D4">
      <w:pPr>
        <w:pStyle w:val="Odstavecseseznamem"/>
        <w:numPr>
          <w:ilvl w:val="0"/>
          <w:numId w:val="13"/>
        </w:numPr>
        <w:ind w:left="1134" w:hanging="425"/>
        <w:jc w:val="both"/>
      </w:pPr>
      <w:r>
        <w:t>nastanou okolnosti rozhodné pro vypovězení smlouvy, které si Objednatel vyhradil v čl. 2.5 Zadávací dokumentace.</w:t>
      </w:r>
    </w:p>
    <w:p w14:paraId="29BF8D00" w14:textId="77777777" w:rsidR="00050D05" w:rsidRPr="00EC40AD" w:rsidRDefault="00050D05" w:rsidP="00317A03">
      <w:pPr>
        <w:pStyle w:val="Odstavecseseznamem"/>
        <w:numPr>
          <w:ilvl w:val="1"/>
          <w:numId w:val="52"/>
        </w:numPr>
        <w:ind w:left="709" w:hanging="709"/>
        <w:jc w:val="both"/>
      </w:pPr>
      <w:r w:rsidRPr="00EC40AD">
        <w:t xml:space="preserve">Závazky, u kterých ze Smlouvy nebo z příslušného právního předpisu vyplývá, že by měly trvat i po zániku Smlouvy, trvají i přes zánik Smlouvy. </w:t>
      </w:r>
    </w:p>
    <w:p w14:paraId="3491007C" w14:textId="038D8BA8" w:rsidR="00050D05" w:rsidRPr="00EC40AD" w:rsidRDefault="00050D05" w:rsidP="00317A03">
      <w:pPr>
        <w:pStyle w:val="Odstavecseseznamem"/>
        <w:numPr>
          <w:ilvl w:val="1"/>
          <w:numId w:val="52"/>
        </w:numPr>
        <w:ind w:left="709" w:hanging="709"/>
        <w:jc w:val="both"/>
      </w:pPr>
      <w:r w:rsidRPr="00EC40AD">
        <w:t xml:space="preserve">Zhotovitel je ve lhůtě deseti (10) dnů po výpovědi závazků ze smlouvy povinen předat Objednateli veškerou hotovou i rozpracovanou </w:t>
      </w:r>
      <w:r w:rsidR="00E14BBE">
        <w:t>projektovou dokumentaci</w:t>
      </w:r>
      <w:r w:rsidRPr="00EC40AD">
        <w:t>, kterou do té doby Objednateli nepředal, a to ve formě předepsané v čl. 3</w:t>
      </w:r>
      <w:r w:rsidR="00DB64D5">
        <w:t xml:space="preserve"> a Příloze Smlouvy č. 1</w:t>
      </w:r>
      <w:r w:rsidRPr="00EC40AD">
        <w:t xml:space="preserve">. Na veškerá taková plnění se bude bez omezení vztahovat licence. Objednatel je povinen za tuto část díla poskytnout Zhotoviteli přiměřenou odměnu, přičemž při jejím výpočtu smluvní strany vyjdou z ceny díla a míry, s jakou bylo Zhotovitelem řádně a včas provedeno. </w:t>
      </w:r>
    </w:p>
    <w:p w14:paraId="39CC5376" w14:textId="7FEAE742" w:rsidR="00050D05" w:rsidRPr="00EC40AD" w:rsidRDefault="00050D05" w:rsidP="00317A03">
      <w:pPr>
        <w:pStyle w:val="Odstavecseseznamem"/>
        <w:numPr>
          <w:ilvl w:val="1"/>
          <w:numId w:val="52"/>
        </w:numPr>
        <w:ind w:left="709" w:hanging="709"/>
        <w:jc w:val="both"/>
      </w:pPr>
      <w:r w:rsidRPr="00EC40AD">
        <w:t xml:space="preserve">Objednatel není po ukončení smlouvy odstoupením nebo po výpovědi závazků ze smlouvy povinen uhradit Zhotoviteli odpovídající část ceny díla za již předané části </w:t>
      </w:r>
      <w:r w:rsidR="00E14BBE">
        <w:t>projektové dokumentace</w:t>
      </w:r>
      <w:r w:rsidRPr="00EC40AD">
        <w:t>, které Objednatel důvodně reklamoval</w:t>
      </w:r>
      <w:r w:rsidR="00B54213">
        <w:t>,</w:t>
      </w:r>
      <w:r w:rsidRPr="00EC40AD">
        <w:t xml:space="preserve"> a jeho práva z vadného plnění dosud nebyla plně uspokojena. </w:t>
      </w:r>
    </w:p>
    <w:p w14:paraId="6EAABB78" w14:textId="087EBD6B" w:rsidR="00050D05" w:rsidRPr="00EC40AD" w:rsidRDefault="00050D05" w:rsidP="00317A03">
      <w:pPr>
        <w:pStyle w:val="Odstavecseseznamem"/>
        <w:numPr>
          <w:ilvl w:val="1"/>
          <w:numId w:val="52"/>
        </w:numPr>
        <w:ind w:left="709" w:hanging="709"/>
        <w:jc w:val="both"/>
      </w:pPr>
      <w:r w:rsidRPr="00EC40AD">
        <w:t>Objednatel nebo Zhotovitel mohou odstoupit od smlouvy za předpokladu, že dílo nebylo zahájeno. Bylo-li dílo aspoň částečně realizováno, je přípustné ukončit smlouvu pouze výpovědí.</w:t>
      </w:r>
    </w:p>
    <w:p w14:paraId="26E6D020" w14:textId="77777777" w:rsidR="00050D05" w:rsidRPr="00EC40AD" w:rsidRDefault="00050D05" w:rsidP="00317A03">
      <w:pPr>
        <w:pStyle w:val="Odstavecseseznamem"/>
        <w:numPr>
          <w:ilvl w:val="1"/>
          <w:numId w:val="52"/>
        </w:numPr>
        <w:ind w:left="709" w:hanging="709"/>
        <w:jc w:val="both"/>
      </w:pPr>
      <w:r w:rsidRPr="00EC40AD">
        <w:lastRenderedPageBreak/>
        <w:t xml:space="preserve">V případě výpovědi nebo odstoupení od Smlouvy jsou smluvní strany povinny vypořádat vzájemné závazky a  pohledávky do třiceti (30) dnů od nabytí účinku výpovědi/odstoupení. </w:t>
      </w:r>
    </w:p>
    <w:p w14:paraId="7FCB13E5" w14:textId="71B6BFAA" w:rsidR="00050D05" w:rsidRDefault="00050D05" w:rsidP="00317A03">
      <w:pPr>
        <w:pStyle w:val="Odstavecseseznamem"/>
        <w:numPr>
          <w:ilvl w:val="1"/>
          <w:numId w:val="52"/>
        </w:numPr>
        <w:ind w:left="709" w:hanging="709"/>
        <w:jc w:val="both"/>
      </w:pPr>
      <w:r w:rsidRPr="00EC40AD">
        <w:t>Výpověď nebo odstoupení od této Smlouvy musí smluvní strana učinit písemně. Právní účinky výpovědi Smlouvy nastávají dnem doručení výpovědi</w:t>
      </w:r>
      <w:r w:rsidR="00F73CCC">
        <w:t xml:space="preserve"> druhé smluvní straně</w:t>
      </w:r>
      <w:r w:rsidRPr="00EC40AD">
        <w:t xml:space="preserve">. V případě odstoupení se Smlouva zrušuje od počátku. Pro výpověď a odstoupení </w:t>
      </w:r>
      <w:r w:rsidR="00F73CCC">
        <w:t xml:space="preserve">od smlouvy </w:t>
      </w:r>
      <w:r w:rsidRPr="00EC40AD">
        <w:t>platí příslušná ustanovení občanského zákoníku.</w:t>
      </w:r>
    </w:p>
    <w:p w14:paraId="06542068" w14:textId="4D5956C5" w:rsidR="00DB64D5" w:rsidRDefault="00DB64D5" w:rsidP="00317A03">
      <w:pPr>
        <w:pStyle w:val="Odstavecseseznamem"/>
        <w:numPr>
          <w:ilvl w:val="1"/>
          <w:numId w:val="52"/>
        </w:numPr>
        <w:ind w:left="709" w:hanging="709"/>
        <w:jc w:val="both"/>
      </w:pPr>
      <w:r>
        <w:t>Objednatel si v souladu s § 100 odst. 2 ZZVZ vyhrazuje nahrazení Zhotovitele (vybraného dodavatele) dodavatelem dalším v pořadí v případě, že bude ukončena smlouva odstoupením nebo výpovědí z</w:t>
      </w:r>
      <w:r w:rsidR="00E14BBE">
        <w:t> </w:t>
      </w:r>
      <w:r>
        <w:t>důvodu porušení povinností ze strany Zhotovitele. Po ukončení smlouvy Objednatel osloví dodavatele dalšího v  pořadí a zašle mu k odsouhlasení návrh nové smlouvy, která odpovídá jeho nabídce. Bude-li další dodavatel souhlasit, uzavře s ním Objednatel novou smlouvu. Tento postup lze využít opakovaně.</w:t>
      </w:r>
    </w:p>
    <w:p w14:paraId="7CEE1E4A" w14:textId="219DDCEB" w:rsidR="00DB64D5" w:rsidRPr="00EC40AD" w:rsidRDefault="00DB64D5" w:rsidP="00317A03">
      <w:pPr>
        <w:pStyle w:val="Odstavecseseznamem"/>
        <w:numPr>
          <w:ilvl w:val="1"/>
          <w:numId w:val="52"/>
        </w:numPr>
        <w:ind w:left="709" w:hanging="709"/>
        <w:jc w:val="both"/>
      </w:pPr>
      <w:r>
        <w:t xml:space="preserve">Objednatel si vyhrazuje v souladu s § 100 odst. 1 ZZVZ, že v případě, že dojde v důsledku uplatnění výhrady podle § 100 odst. 2 zákona k uzavření nové smlouvy s dodavatelem dalším v pořadí, bude ve smlouvě upraven rozsah plnění vybraného dodavatele vč. záručních podmínek s ohledem na již realizovanou část </w:t>
      </w:r>
      <w:r w:rsidR="00A15F95">
        <w:t>díla</w:t>
      </w:r>
      <w:r>
        <w:t xml:space="preserve"> tak, aby smlouva včetně příloh odpovídala nerealizované části </w:t>
      </w:r>
      <w:r w:rsidR="00A15F95">
        <w:t>díla</w:t>
      </w:r>
      <w:r>
        <w:t>.</w:t>
      </w:r>
    </w:p>
    <w:p w14:paraId="3501E297" w14:textId="77777777" w:rsidR="00612D4D" w:rsidRPr="00EC40AD" w:rsidRDefault="00612D4D" w:rsidP="00317A03">
      <w:pPr>
        <w:pStyle w:val="Nadpis1"/>
        <w:numPr>
          <w:ilvl w:val="0"/>
          <w:numId w:val="52"/>
        </w:numPr>
        <w:ind w:left="0" w:firstLine="0"/>
      </w:pPr>
      <w:r w:rsidRPr="00EC40AD">
        <w:t>KOMUNIKACE MEZI SMLUVNÍMI STRANAMI</w:t>
      </w:r>
    </w:p>
    <w:p w14:paraId="0A55285F" w14:textId="77777777" w:rsidR="00FD19D3" w:rsidRDefault="00612D4D" w:rsidP="00317A03">
      <w:pPr>
        <w:pStyle w:val="Odstavecseseznamem"/>
        <w:numPr>
          <w:ilvl w:val="1"/>
          <w:numId w:val="52"/>
        </w:numPr>
        <w:ind w:left="709" w:hanging="709"/>
      </w:pPr>
      <w:r w:rsidRPr="00EC40AD">
        <w:t>Pro účely vzájemné komunikace mezi smluvními stranami jsou oprávněny jednat níže uvedené osoby:</w:t>
      </w:r>
    </w:p>
    <w:p w14:paraId="51006527" w14:textId="77777777" w:rsidR="00E14BBE" w:rsidRPr="00EC40AD" w:rsidRDefault="00E14BBE" w:rsidP="003C38D6"/>
    <w:p w14:paraId="4CF900FB" w14:textId="28CF8AD2" w:rsidR="00FD19D3" w:rsidRPr="00EC40AD" w:rsidRDefault="00FD19D3" w:rsidP="004C6515">
      <w:r w:rsidRPr="00EC40AD">
        <w:t>Smluvní kontakty:</w:t>
      </w:r>
    </w:p>
    <w:tbl>
      <w:tblPr>
        <w:tblStyle w:val="Mkatabulky"/>
        <w:tblW w:w="678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33"/>
        <w:gridCol w:w="4242"/>
        <w:gridCol w:w="845"/>
      </w:tblGrid>
      <w:tr w:rsidR="00FD19D3" w:rsidRPr="00EC40AD" w14:paraId="3CE704A4" w14:textId="77777777" w:rsidTr="003C38D6">
        <w:trPr>
          <w:trHeight w:val="235"/>
        </w:trPr>
        <w:tc>
          <w:tcPr>
            <w:tcW w:w="1701" w:type="dxa"/>
            <w:gridSpan w:val="2"/>
            <w:shd w:val="clear" w:color="auto" w:fill="auto"/>
          </w:tcPr>
          <w:p w14:paraId="07A78770" w14:textId="77777777" w:rsidR="00FD19D3" w:rsidRPr="00EC40AD" w:rsidRDefault="00FD19D3" w:rsidP="004C6515">
            <w:pPr>
              <w:rPr>
                <w:sz w:val="22"/>
                <w:szCs w:val="22"/>
              </w:rPr>
            </w:pPr>
            <w:r w:rsidRPr="00EC40AD">
              <w:rPr>
                <w:sz w:val="22"/>
                <w:szCs w:val="22"/>
              </w:rPr>
              <w:t>za objednatele:</w:t>
            </w:r>
          </w:p>
        </w:tc>
        <w:tc>
          <w:tcPr>
            <w:tcW w:w="5087" w:type="dxa"/>
            <w:gridSpan w:val="2"/>
            <w:shd w:val="clear" w:color="auto" w:fill="auto"/>
          </w:tcPr>
          <w:p w14:paraId="41037688" w14:textId="6A98CCE9" w:rsidR="00FD19D3" w:rsidRPr="00BD029E" w:rsidRDefault="00B12192" w:rsidP="003C38D6">
            <w:pPr>
              <w:rPr>
                <w:sz w:val="22"/>
                <w:szCs w:val="22"/>
              </w:rPr>
            </w:pPr>
            <w:r w:rsidRPr="00B12192">
              <w:rPr>
                <w:sz w:val="22"/>
                <w:szCs w:val="22"/>
              </w:rPr>
              <w:t>………………………</w:t>
            </w:r>
          </w:p>
        </w:tc>
      </w:tr>
      <w:tr w:rsidR="00FD19D3" w:rsidRPr="00EC40AD" w14:paraId="4A5CCA12" w14:textId="77777777" w:rsidTr="003C38D6">
        <w:trPr>
          <w:trHeight w:val="235"/>
        </w:trPr>
        <w:tc>
          <w:tcPr>
            <w:tcW w:w="1701" w:type="dxa"/>
            <w:gridSpan w:val="2"/>
            <w:shd w:val="clear" w:color="auto" w:fill="auto"/>
          </w:tcPr>
          <w:p w14:paraId="05A9DB21" w14:textId="41939313" w:rsidR="00FD19D3" w:rsidRPr="00EC40AD" w:rsidRDefault="007C546E" w:rsidP="004C6515">
            <w:pPr>
              <w:rPr>
                <w:sz w:val="22"/>
                <w:szCs w:val="22"/>
              </w:rPr>
            </w:pPr>
            <w:r>
              <w:rPr>
                <w:sz w:val="22"/>
                <w:szCs w:val="22"/>
              </w:rPr>
              <w:t>t</w:t>
            </w:r>
            <w:r w:rsidR="00FD19D3" w:rsidRPr="00EC40AD">
              <w:rPr>
                <w:sz w:val="22"/>
                <w:szCs w:val="22"/>
              </w:rPr>
              <w:t>el.:</w:t>
            </w:r>
          </w:p>
        </w:tc>
        <w:tc>
          <w:tcPr>
            <w:tcW w:w="5087" w:type="dxa"/>
            <w:gridSpan w:val="2"/>
            <w:shd w:val="clear" w:color="auto" w:fill="auto"/>
          </w:tcPr>
          <w:p w14:paraId="60482268" w14:textId="149DEB42" w:rsidR="00FD19D3" w:rsidRPr="00BD029E" w:rsidRDefault="00B12192" w:rsidP="00C13AD0">
            <w:pPr>
              <w:rPr>
                <w:sz w:val="22"/>
                <w:szCs w:val="22"/>
              </w:rPr>
            </w:pPr>
            <w:r w:rsidRPr="00B12192">
              <w:rPr>
                <w:sz w:val="22"/>
                <w:szCs w:val="22"/>
              </w:rPr>
              <w:t>………………………</w:t>
            </w:r>
          </w:p>
        </w:tc>
      </w:tr>
      <w:tr w:rsidR="00FD19D3" w:rsidRPr="00EC40AD" w14:paraId="7D5844EB" w14:textId="77777777" w:rsidTr="003C38D6">
        <w:trPr>
          <w:trHeight w:val="142"/>
        </w:trPr>
        <w:tc>
          <w:tcPr>
            <w:tcW w:w="1701" w:type="dxa"/>
            <w:gridSpan w:val="2"/>
            <w:shd w:val="clear" w:color="auto" w:fill="auto"/>
          </w:tcPr>
          <w:p w14:paraId="64C0E9A8" w14:textId="77777777" w:rsidR="00FD19D3" w:rsidRPr="00EC40AD" w:rsidRDefault="00FD19D3" w:rsidP="004C6515">
            <w:pPr>
              <w:rPr>
                <w:sz w:val="22"/>
                <w:szCs w:val="22"/>
              </w:rPr>
            </w:pPr>
            <w:r w:rsidRPr="00EC40AD">
              <w:rPr>
                <w:sz w:val="22"/>
                <w:szCs w:val="22"/>
              </w:rPr>
              <w:t>e-mail</w:t>
            </w:r>
          </w:p>
        </w:tc>
        <w:tc>
          <w:tcPr>
            <w:tcW w:w="5087" w:type="dxa"/>
            <w:gridSpan w:val="2"/>
            <w:shd w:val="clear" w:color="auto" w:fill="auto"/>
          </w:tcPr>
          <w:p w14:paraId="0627A469" w14:textId="17B72958" w:rsidR="00ED5003" w:rsidRPr="00BD029E" w:rsidRDefault="00BD0EA1" w:rsidP="00C13AD0">
            <w:pPr>
              <w:rPr>
                <w:rStyle w:val="Hypertextovodkaz"/>
                <w:sz w:val="22"/>
                <w:szCs w:val="22"/>
              </w:rPr>
            </w:pPr>
            <w:hyperlink r:id="rId11" w:history="1">
              <w:proofErr w:type="gramStart"/>
              <w:r w:rsidR="00B12192">
                <w:rPr>
                  <w:rStyle w:val="Hypertextovodkaz"/>
                  <w:sz w:val="22"/>
                  <w:szCs w:val="22"/>
                </w:rPr>
                <w:t>..................</w:t>
              </w:r>
            </w:hyperlink>
            <w:proofErr w:type="gramEnd"/>
          </w:p>
          <w:p w14:paraId="57D0B90E" w14:textId="3EF2DD7C" w:rsidR="00C13AD0" w:rsidRPr="00BD029E" w:rsidRDefault="00C13AD0" w:rsidP="00C13AD0">
            <w:pPr>
              <w:rPr>
                <w:sz w:val="22"/>
                <w:szCs w:val="22"/>
              </w:rPr>
            </w:pPr>
          </w:p>
        </w:tc>
      </w:tr>
      <w:tr w:rsidR="00FD19D3" w:rsidRPr="00EC40AD" w14:paraId="0CE93FE2" w14:textId="77777777" w:rsidTr="00731138">
        <w:trPr>
          <w:gridAfter w:val="1"/>
          <w:wAfter w:w="845" w:type="dxa"/>
        </w:trPr>
        <w:tc>
          <w:tcPr>
            <w:tcW w:w="1668" w:type="dxa"/>
          </w:tcPr>
          <w:p w14:paraId="74CAF2B7" w14:textId="77777777" w:rsidR="00FD19D3" w:rsidRPr="00EC40AD" w:rsidRDefault="00FD19D3" w:rsidP="004C6515">
            <w:pPr>
              <w:rPr>
                <w:sz w:val="22"/>
                <w:szCs w:val="22"/>
              </w:rPr>
            </w:pPr>
            <w:r w:rsidRPr="00EC40AD">
              <w:rPr>
                <w:sz w:val="22"/>
                <w:szCs w:val="22"/>
              </w:rPr>
              <w:t>za zhotovitele:</w:t>
            </w:r>
          </w:p>
        </w:tc>
        <w:tc>
          <w:tcPr>
            <w:tcW w:w="4275" w:type="dxa"/>
            <w:gridSpan w:val="2"/>
          </w:tcPr>
          <w:p w14:paraId="28CE4992" w14:textId="269ABA47" w:rsidR="00FD19D3" w:rsidRPr="00EC40AD" w:rsidRDefault="0037416A" w:rsidP="004C6515">
            <w:pPr>
              <w:rPr>
                <w:sz w:val="22"/>
                <w:szCs w:val="22"/>
              </w:rPr>
            </w:pPr>
            <w:r w:rsidRPr="00EC40AD">
              <w:rPr>
                <w:sz w:val="22"/>
                <w:szCs w:val="22"/>
              </w:rPr>
              <w:t>………………………</w:t>
            </w:r>
          </w:p>
        </w:tc>
      </w:tr>
      <w:tr w:rsidR="00FD19D3" w:rsidRPr="00EC40AD" w14:paraId="03164313" w14:textId="77777777" w:rsidTr="00731138">
        <w:trPr>
          <w:gridAfter w:val="1"/>
          <w:wAfter w:w="845" w:type="dxa"/>
        </w:trPr>
        <w:tc>
          <w:tcPr>
            <w:tcW w:w="1668" w:type="dxa"/>
          </w:tcPr>
          <w:p w14:paraId="6B446C68" w14:textId="557E214F" w:rsidR="00FD19D3" w:rsidRPr="00EC40AD" w:rsidRDefault="007C546E" w:rsidP="004C6515">
            <w:pPr>
              <w:rPr>
                <w:sz w:val="22"/>
                <w:szCs w:val="22"/>
              </w:rPr>
            </w:pPr>
            <w:r>
              <w:rPr>
                <w:sz w:val="22"/>
                <w:szCs w:val="22"/>
              </w:rPr>
              <w:t>t</w:t>
            </w:r>
            <w:r w:rsidR="00FD19D3" w:rsidRPr="00EC40AD">
              <w:rPr>
                <w:sz w:val="22"/>
                <w:szCs w:val="22"/>
              </w:rPr>
              <w:t>el.:</w:t>
            </w:r>
          </w:p>
        </w:tc>
        <w:tc>
          <w:tcPr>
            <w:tcW w:w="4275" w:type="dxa"/>
            <w:gridSpan w:val="2"/>
          </w:tcPr>
          <w:p w14:paraId="3AFFD189" w14:textId="62EF3E57" w:rsidR="00FD19D3" w:rsidRPr="00EC40AD" w:rsidRDefault="0037416A" w:rsidP="004C6515">
            <w:pPr>
              <w:rPr>
                <w:sz w:val="22"/>
                <w:szCs w:val="22"/>
              </w:rPr>
            </w:pPr>
            <w:r w:rsidRPr="00EC40AD">
              <w:rPr>
                <w:sz w:val="22"/>
                <w:szCs w:val="22"/>
              </w:rPr>
              <w:t>………………………</w:t>
            </w:r>
          </w:p>
        </w:tc>
      </w:tr>
      <w:tr w:rsidR="00FD19D3" w:rsidRPr="00EC40AD" w14:paraId="71B27C69" w14:textId="77777777" w:rsidTr="00731138">
        <w:trPr>
          <w:gridAfter w:val="1"/>
          <w:wAfter w:w="845" w:type="dxa"/>
          <w:trHeight w:val="95"/>
        </w:trPr>
        <w:tc>
          <w:tcPr>
            <w:tcW w:w="1668" w:type="dxa"/>
          </w:tcPr>
          <w:p w14:paraId="0817DC43" w14:textId="77777777" w:rsidR="00FD19D3" w:rsidRPr="00EC40AD" w:rsidRDefault="00FD19D3" w:rsidP="004C6515">
            <w:pPr>
              <w:rPr>
                <w:sz w:val="22"/>
                <w:szCs w:val="22"/>
              </w:rPr>
            </w:pPr>
            <w:r w:rsidRPr="00EC40AD">
              <w:rPr>
                <w:sz w:val="22"/>
                <w:szCs w:val="22"/>
              </w:rPr>
              <w:t>e-mail</w:t>
            </w:r>
          </w:p>
        </w:tc>
        <w:tc>
          <w:tcPr>
            <w:tcW w:w="4275" w:type="dxa"/>
            <w:gridSpan w:val="2"/>
          </w:tcPr>
          <w:p w14:paraId="63F0D6B0" w14:textId="77777777" w:rsidR="00FD19D3" w:rsidRDefault="0037416A" w:rsidP="004C6515">
            <w:pPr>
              <w:rPr>
                <w:sz w:val="22"/>
                <w:szCs w:val="22"/>
              </w:rPr>
            </w:pPr>
            <w:r w:rsidRPr="00EC40AD">
              <w:rPr>
                <w:sz w:val="22"/>
                <w:szCs w:val="22"/>
              </w:rPr>
              <w:t>………………………</w:t>
            </w:r>
          </w:p>
          <w:p w14:paraId="1669BE34" w14:textId="46584033" w:rsidR="00ED5003" w:rsidRPr="00EC40AD" w:rsidRDefault="00ED5003" w:rsidP="004C6515">
            <w:pPr>
              <w:rPr>
                <w:sz w:val="22"/>
                <w:szCs w:val="22"/>
              </w:rPr>
            </w:pPr>
          </w:p>
        </w:tc>
      </w:tr>
    </w:tbl>
    <w:p w14:paraId="47E99721" w14:textId="52B625DF" w:rsidR="00FD19D3" w:rsidRDefault="00FD19D3" w:rsidP="004C6515">
      <w:r w:rsidRPr="00EC40AD">
        <w:t>Kontaktní osoby</w:t>
      </w:r>
      <w:r w:rsidR="007C546E">
        <w:t xml:space="preserve"> (</w:t>
      </w:r>
      <w:r w:rsidR="00BD029E">
        <w:t>zhotovitel bude kontaktovat současně všechny osoby uvedené za objednatele)</w:t>
      </w:r>
      <w:r w:rsidRPr="00EC40AD">
        <w:t>:</w:t>
      </w:r>
    </w:p>
    <w:tbl>
      <w:tblPr>
        <w:tblStyle w:val="Mkatabulky"/>
        <w:tblW w:w="678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33"/>
        <w:gridCol w:w="4242"/>
        <w:gridCol w:w="845"/>
      </w:tblGrid>
      <w:tr w:rsidR="00C13AD0" w:rsidRPr="00EC40AD" w14:paraId="65B624ED" w14:textId="77777777" w:rsidTr="00C13AD0">
        <w:trPr>
          <w:trHeight w:val="235"/>
        </w:trPr>
        <w:tc>
          <w:tcPr>
            <w:tcW w:w="1701" w:type="dxa"/>
            <w:gridSpan w:val="2"/>
            <w:shd w:val="clear" w:color="auto" w:fill="auto"/>
          </w:tcPr>
          <w:p w14:paraId="6A8155E0" w14:textId="77777777" w:rsidR="00C13AD0" w:rsidRPr="00EC40AD" w:rsidRDefault="00C13AD0" w:rsidP="003971EC">
            <w:pPr>
              <w:rPr>
                <w:sz w:val="22"/>
                <w:szCs w:val="22"/>
              </w:rPr>
            </w:pPr>
            <w:r w:rsidRPr="00EC40AD">
              <w:rPr>
                <w:sz w:val="22"/>
                <w:szCs w:val="22"/>
              </w:rPr>
              <w:t>za objednatele:</w:t>
            </w:r>
          </w:p>
        </w:tc>
        <w:tc>
          <w:tcPr>
            <w:tcW w:w="5087" w:type="dxa"/>
            <w:gridSpan w:val="2"/>
            <w:shd w:val="clear" w:color="auto" w:fill="auto"/>
          </w:tcPr>
          <w:p w14:paraId="7EC8501B" w14:textId="5DCD8957" w:rsidR="00C13AD0" w:rsidRPr="00EC40AD" w:rsidRDefault="00B12192" w:rsidP="003971EC">
            <w:pPr>
              <w:rPr>
                <w:sz w:val="22"/>
                <w:szCs w:val="22"/>
              </w:rPr>
            </w:pPr>
            <w:r w:rsidRPr="00B12192">
              <w:rPr>
                <w:sz w:val="22"/>
                <w:szCs w:val="22"/>
              </w:rPr>
              <w:t>………………………</w:t>
            </w:r>
          </w:p>
        </w:tc>
      </w:tr>
      <w:tr w:rsidR="00C13AD0" w:rsidRPr="00EC40AD" w14:paraId="381D3B92" w14:textId="77777777" w:rsidTr="007C546E">
        <w:trPr>
          <w:trHeight w:val="235"/>
        </w:trPr>
        <w:tc>
          <w:tcPr>
            <w:tcW w:w="1701" w:type="dxa"/>
            <w:gridSpan w:val="2"/>
            <w:shd w:val="clear" w:color="auto" w:fill="auto"/>
          </w:tcPr>
          <w:p w14:paraId="17B38186" w14:textId="62D0B2A2" w:rsidR="00C13AD0" w:rsidRPr="00EC40AD" w:rsidRDefault="007C546E" w:rsidP="003971EC">
            <w:pPr>
              <w:rPr>
                <w:sz w:val="22"/>
                <w:szCs w:val="22"/>
              </w:rPr>
            </w:pPr>
            <w:r>
              <w:rPr>
                <w:sz w:val="22"/>
                <w:szCs w:val="22"/>
              </w:rPr>
              <w:t>t</w:t>
            </w:r>
            <w:r w:rsidR="00C13AD0" w:rsidRPr="00EC40AD">
              <w:rPr>
                <w:sz w:val="22"/>
                <w:szCs w:val="22"/>
              </w:rPr>
              <w:t>el.:</w:t>
            </w:r>
          </w:p>
        </w:tc>
        <w:tc>
          <w:tcPr>
            <w:tcW w:w="5087" w:type="dxa"/>
            <w:gridSpan w:val="2"/>
            <w:shd w:val="clear" w:color="auto" w:fill="auto"/>
          </w:tcPr>
          <w:p w14:paraId="5C7CBAF5" w14:textId="311AC9A4" w:rsidR="00C13AD0" w:rsidRPr="00EC40AD" w:rsidRDefault="00B12192" w:rsidP="003971EC">
            <w:pPr>
              <w:rPr>
                <w:sz w:val="22"/>
                <w:szCs w:val="22"/>
              </w:rPr>
            </w:pPr>
            <w:r w:rsidRPr="00B12192">
              <w:rPr>
                <w:sz w:val="22"/>
                <w:szCs w:val="22"/>
              </w:rPr>
              <w:t>………………………</w:t>
            </w:r>
          </w:p>
        </w:tc>
      </w:tr>
      <w:tr w:rsidR="00C13AD0" w:rsidRPr="00EC40AD" w14:paraId="3B7848D0" w14:textId="77777777" w:rsidTr="007C546E">
        <w:trPr>
          <w:trHeight w:val="142"/>
        </w:trPr>
        <w:tc>
          <w:tcPr>
            <w:tcW w:w="1701" w:type="dxa"/>
            <w:gridSpan w:val="2"/>
            <w:shd w:val="clear" w:color="auto" w:fill="auto"/>
          </w:tcPr>
          <w:p w14:paraId="54831F76" w14:textId="77777777" w:rsidR="00C13AD0" w:rsidRPr="00EC40AD" w:rsidRDefault="00C13AD0" w:rsidP="003971EC">
            <w:pPr>
              <w:rPr>
                <w:sz w:val="22"/>
                <w:szCs w:val="22"/>
              </w:rPr>
            </w:pPr>
            <w:r w:rsidRPr="00EC40AD">
              <w:rPr>
                <w:sz w:val="22"/>
                <w:szCs w:val="22"/>
              </w:rPr>
              <w:t>e-mail</w:t>
            </w:r>
          </w:p>
        </w:tc>
        <w:tc>
          <w:tcPr>
            <w:tcW w:w="5087" w:type="dxa"/>
            <w:gridSpan w:val="2"/>
            <w:shd w:val="clear" w:color="auto" w:fill="auto"/>
          </w:tcPr>
          <w:p w14:paraId="4A5F0CBB" w14:textId="6BB655CB" w:rsidR="00C13AD0" w:rsidRPr="00BD029E" w:rsidRDefault="00B12192" w:rsidP="00BD029E">
            <w:pPr>
              <w:spacing w:after="240"/>
              <w:rPr>
                <w:sz w:val="22"/>
                <w:szCs w:val="22"/>
              </w:rPr>
            </w:pPr>
            <w:r w:rsidRPr="00B12192">
              <w:rPr>
                <w:rStyle w:val="Hypertextovodkaz"/>
                <w:sz w:val="22"/>
                <w:szCs w:val="22"/>
              </w:rPr>
              <w:t>………………………</w:t>
            </w:r>
          </w:p>
        </w:tc>
      </w:tr>
      <w:tr w:rsidR="007C546E" w:rsidRPr="00EC40AD" w14:paraId="02556FD3" w14:textId="77777777" w:rsidTr="007C546E">
        <w:trPr>
          <w:trHeight w:val="142"/>
        </w:trPr>
        <w:tc>
          <w:tcPr>
            <w:tcW w:w="1701" w:type="dxa"/>
            <w:gridSpan w:val="2"/>
            <w:shd w:val="clear" w:color="auto" w:fill="auto"/>
          </w:tcPr>
          <w:p w14:paraId="4DB66A11" w14:textId="77777777" w:rsidR="007C546E" w:rsidRDefault="007C546E" w:rsidP="003971EC">
            <w:pPr>
              <w:rPr>
                <w:szCs w:val="22"/>
              </w:rPr>
            </w:pPr>
          </w:p>
        </w:tc>
        <w:tc>
          <w:tcPr>
            <w:tcW w:w="5087" w:type="dxa"/>
            <w:gridSpan w:val="2"/>
            <w:shd w:val="clear" w:color="auto" w:fill="auto"/>
          </w:tcPr>
          <w:p w14:paraId="6A0FFC78" w14:textId="77777777" w:rsidR="007C546E" w:rsidRPr="007C546E" w:rsidRDefault="007C546E" w:rsidP="003971EC">
            <w:pPr>
              <w:rPr>
                <w:rStyle w:val="Hypertextovodkaz"/>
                <w:szCs w:val="22"/>
              </w:rPr>
            </w:pPr>
          </w:p>
        </w:tc>
      </w:tr>
      <w:tr w:rsidR="00FD19D3" w:rsidRPr="00EC40AD" w14:paraId="3FE1AA59" w14:textId="77777777" w:rsidTr="00C13AD0">
        <w:trPr>
          <w:gridAfter w:val="1"/>
          <w:wAfter w:w="845" w:type="dxa"/>
        </w:trPr>
        <w:tc>
          <w:tcPr>
            <w:tcW w:w="1668" w:type="dxa"/>
          </w:tcPr>
          <w:p w14:paraId="1027985E" w14:textId="49792013" w:rsidR="00FD19D3" w:rsidRPr="00EC40AD" w:rsidRDefault="00FD19D3" w:rsidP="004C6515">
            <w:pPr>
              <w:rPr>
                <w:sz w:val="22"/>
                <w:szCs w:val="22"/>
              </w:rPr>
            </w:pPr>
            <w:r w:rsidRPr="00EC40AD">
              <w:rPr>
                <w:sz w:val="22"/>
                <w:szCs w:val="22"/>
              </w:rPr>
              <w:t>za zhotovitele:</w:t>
            </w:r>
          </w:p>
        </w:tc>
        <w:tc>
          <w:tcPr>
            <w:tcW w:w="4275" w:type="dxa"/>
            <w:gridSpan w:val="2"/>
          </w:tcPr>
          <w:p w14:paraId="5A0D00B9" w14:textId="42A3ABDC" w:rsidR="00FD19D3" w:rsidRPr="00EC40AD" w:rsidRDefault="0037416A" w:rsidP="004C6515">
            <w:pPr>
              <w:rPr>
                <w:sz w:val="22"/>
                <w:szCs w:val="22"/>
              </w:rPr>
            </w:pPr>
            <w:r w:rsidRPr="00EC40AD">
              <w:rPr>
                <w:sz w:val="22"/>
                <w:szCs w:val="22"/>
              </w:rPr>
              <w:t>………………………</w:t>
            </w:r>
          </w:p>
        </w:tc>
      </w:tr>
      <w:tr w:rsidR="00FD19D3" w:rsidRPr="00EC40AD" w14:paraId="150FE9E6" w14:textId="77777777" w:rsidTr="00C13AD0">
        <w:trPr>
          <w:gridAfter w:val="1"/>
          <w:wAfter w:w="845" w:type="dxa"/>
        </w:trPr>
        <w:tc>
          <w:tcPr>
            <w:tcW w:w="1668" w:type="dxa"/>
          </w:tcPr>
          <w:p w14:paraId="4F50FCCF" w14:textId="7B61D002" w:rsidR="00FD19D3" w:rsidRPr="00EC40AD" w:rsidRDefault="007C546E" w:rsidP="004C6515">
            <w:pPr>
              <w:rPr>
                <w:sz w:val="22"/>
                <w:szCs w:val="22"/>
              </w:rPr>
            </w:pPr>
            <w:r>
              <w:rPr>
                <w:sz w:val="22"/>
                <w:szCs w:val="22"/>
              </w:rPr>
              <w:t>t</w:t>
            </w:r>
            <w:r w:rsidR="00FD19D3" w:rsidRPr="00EC40AD">
              <w:rPr>
                <w:sz w:val="22"/>
                <w:szCs w:val="22"/>
              </w:rPr>
              <w:t>el.:</w:t>
            </w:r>
          </w:p>
        </w:tc>
        <w:tc>
          <w:tcPr>
            <w:tcW w:w="4275" w:type="dxa"/>
            <w:gridSpan w:val="2"/>
          </w:tcPr>
          <w:p w14:paraId="70FF814A" w14:textId="1C04EDC4" w:rsidR="00FD19D3" w:rsidRPr="00EC40AD" w:rsidRDefault="0037416A" w:rsidP="004C6515">
            <w:pPr>
              <w:rPr>
                <w:sz w:val="22"/>
                <w:szCs w:val="22"/>
              </w:rPr>
            </w:pPr>
            <w:r w:rsidRPr="00EC40AD">
              <w:rPr>
                <w:sz w:val="22"/>
                <w:szCs w:val="22"/>
              </w:rPr>
              <w:t>………………………</w:t>
            </w:r>
          </w:p>
        </w:tc>
      </w:tr>
      <w:tr w:rsidR="00FD19D3" w:rsidRPr="00EC40AD" w14:paraId="1A0BFE59" w14:textId="77777777" w:rsidTr="00C13AD0">
        <w:trPr>
          <w:gridAfter w:val="1"/>
          <w:wAfter w:w="845" w:type="dxa"/>
          <w:trHeight w:val="113"/>
        </w:trPr>
        <w:tc>
          <w:tcPr>
            <w:tcW w:w="1668" w:type="dxa"/>
          </w:tcPr>
          <w:p w14:paraId="1E8CD354" w14:textId="77777777" w:rsidR="00FD19D3" w:rsidRPr="00EC40AD" w:rsidRDefault="00FD19D3" w:rsidP="004C6515">
            <w:pPr>
              <w:rPr>
                <w:sz w:val="22"/>
                <w:szCs w:val="22"/>
              </w:rPr>
            </w:pPr>
            <w:r w:rsidRPr="00EC40AD">
              <w:rPr>
                <w:sz w:val="22"/>
                <w:szCs w:val="22"/>
              </w:rPr>
              <w:t>e-mail</w:t>
            </w:r>
          </w:p>
        </w:tc>
        <w:tc>
          <w:tcPr>
            <w:tcW w:w="4275" w:type="dxa"/>
            <w:gridSpan w:val="2"/>
          </w:tcPr>
          <w:p w14:paraId="1B940EE4" w14:textId="4F2ABF4C" w:rsidR="00FD19D3" w:rsidRPr="00EC40AD" w:rsidRDefault="0037416A" w:rsidP="004C6515">
            <w:pPr>
              <w:rPr>
                <w:sz w:val="22"/>
                <w:szCs w:val="22"/>
              </w:rPr>
            </w:pPr>
            <w:r w:rsidRPr="00EC40AD">
              <w:rPr>
                <w:sz w:val="22"/>
                <w:szCs w:val="22"/>
              </w:rPr>
              <w:t>………………………</w:t>
            </w:r>
          </w:p>
        </w:tc>
      </w:tr>
    </w:tbl>
    <w:p w14:paraId="2249C575" w14:textId="452C3BA5" w:rsidR="00FD19D3" w:rsidRPr="00EC40AD" w:rsidRDefault="00FD19D3" w:rsidP="00FD19D3">
      <w:pPr>
        <w:ind w:left="4678"/>
      </w:pPr>
    </w:p>
    <w:p w14:paraId="3664081B" w14:textId="5597E121" w:rsidR="00FD19D3" w:rsidRPr="00EC40AD" w:rsidRDefault="00AD7D59" w:rsidP="00317A03">
      <w:pPr>
        <w:pStyle w:val="Odstavecseseznamem"/>
        <w:numPr>
          <w:ilvl w:val="1"/>
          <w:numId w:val="52"/>
        </w:numPr>
        <w:ind w:left="709" w:hanging="709"/>
        <w:jc w:val="both"/>
      </w:pPr>
      <w:r w:rsidRPr="00EC40AD">
        <w:t>Veškerá sdělení či jiná jednání smluvních stran budou adresován</w:t>
      </w:r>
      <w:r w:rsidR="001F3BF3" w:rsidRPr="00EC40AD">
        <w:t>a</w:t>
      </w:r>
      <w:r w:rsidRPr="00EC40AD">
        <w:t xml:space="preserve"> výše uvedeným zástupcům. Pokud je vyžadována písemná forma, bude takové sdělení zasláno prostřednictvím e-mailu zástupce smluvní strany na e-mail kontaktní osoby druhé smluvní strany, popř. písemnosti budou zaslány datovou </w:t>
      </w:r>
      <w:r w:rsidRPr="00EC40AD">
        <w:lastRenderedPageBreak/>
        <w:t>schránkou nebo prostřednictvím poskytovatele poštovních služeb. Smluvní strany se zavazují vyvíjet veškeré úsilí k vytvoření potřebných podmínek pro úspěšnou realizaci Smlouvy</w:t>
      </w:r>
      <w:r w:rsidR="00BA0FBB">
        <w:t>.</w:t>
      </w:r>
    </w:p>
    <w:p w14:paraId="48B18D67" w14:textId="4030F9FD" w:rsidR="00DF15FA" w:rsidRPr="00EC40AD" w:rsidRDefault="00DF15FA" w:rsidP="00317A03">
      <w:pPr>
        <w:pStyle w:val="Odstavecseseznamem"/>
        <w:numPr>
          <w:ilvl w:val="1"/>
          <w:numId w:val="52"/>
        </w:numPr>
        <w:ind w:left="709" w:hanging="709"/>
        <w:jc w:val="both"/>
      </w:pPr>
      <w:r w:rsidRPr="00EC40AD">
        <w:t xml:space="preserve">Písemnost je doručena potvrzením přijetí zprávy. Nepotvrdí-li adresát přijetí zprávy, ale dokument se dostane do dispozice adresáta, bude </w:t>
      </w:r>
      <w:r w:rsidR="00920153" w:rsidRPr="00EC40AD">
        <w:t xml:space="preserve">zaslaná </w:t>
      </w:r>
      <w:r w:rsidRPr="00EC40AD">
        <w:t xml:space="preserve">zpráva </w:t>
      </w:r>
      <w:r w:rsidR="00920153" w:rsidRPr="00EC40AD">
        <w:t xml:space="preserve">považována za </w:t>
      </w:r>
      <w:r w:rsidRPr="00EC40AD">
        <w:t>doručen</w:t>
      </w:r>
      <w:r w:rsidR="00483CC4" w:rsidRPr="00EC40AD">
        <w:t>ou</w:t>
      </w:r>
      <w:r w:rsidRPr="00EC40AD">
        <w:t xml:space="preserve"> </w:t>
      </w:r>
      <w:r w:rsidR="00A15F95">
        <w:t>následující</w:t>
      </w:r>
      <w:r w:rsidR="00A15F95" w:rsidRPr="00EC40AD">
        <w:t xml:space="preserve"> </w:t>
      </w:r>
      <w:r w:rsidRPr="00EC40AD">
        <w:t>pracovní den po odeslání.</w:t>
      </w:r>
    </w:p>
    <w:p w14:paraId="5AF3B32F" w14:textId="439135EE" w:rsidR="00050D05" w:rsidRPr="00EC40AD" w:rsidRDefault="00920153" w:rsidP="00317A03">
      <w:pPr>
        <w:pStyle w:val="Odstavecseseznamem"/>
        <w:numPr>
          <w:ilvl w:val="1"/>
          <w:numId w:val="52"/>
        </w:numPr>
        <w:ind w:left="709" w:hanging="709"/>
        <w:jc w:val="both"/>
      </w:pPr>
      <w:r w:rsidRPr="00EC40AD">
        <w:t>Pokud dojde ke změně adresy sídla či e-mailové adresy smluvní strany nebo dojde ke změně osoby odpovědné jednat za smluvní stranu ve věci této Smlouvy, je tato smluvní strana povinna tuto skutečnost neprodleně sdělit druhé smluvní straně. V případě, že takovou změnu neohlásí, nese veškeré důsledky a případné škody, které v této souvislosti vzniknou.</w:t>
      </w:r>
    </w:p>
    <w:p w14:paraId="50F879DB" w14:textId="77777777" w:rsidR="00612D4D" w:rsidRPr="00EC40AD" w:rsidRDefault="00612D4D" w:rsidP="00317A03">
      <w:pPr>
        <w:pStyle w:val="Nadpis1"/>
        <w:numPr>
          <w:ilvl w:val="0"/>
          <w:numId w:val="52"/>
        </w:numPr>
        <w:ind w:left="0" w:firstLine="0"/>
      </w:pPr>
      <w:r w:rsidRPr="00EC40AD">
        <w:t>ZÁVĚREČNÁ UJEDNÁNÍ</w:t>
      </w:r>
    </w:p>
    <w:p w14:paraId="65DF4095" w14:textId="103E465B" w:rsidR="00FD19D3" w:rsidRPr="00EC40AD" w:rsidRDefault="00612D4D" w:rsidP="00317A03">
      <w:pPr>
        <w:pStyle w:val="Odstavecseseznamem"/>
        <w:numPr>
          <w:ilvl w:val="1"/>
          <w:numId w:val="52"/>
        </w:numPr>
        <w:ind w:left="709" w:hanging="709"/>
        <w:jc w:val="both"/>
      </w:pPr>
      <w:r w:rsidRPr="00EC40AD">
        <w:t xml:space="preserve">V případě, že se </w:t>
      </w:r>
      <w:r w:rsidR="005F1EA6" w:rsidRPr="00EC40AD">
        <w:t>ke kterémukoli ustanovení této S</w:t>
      </w:r>
      <w:r w:rsidRPr="00EC40AD">
        <w:t>mlouvy či k jeho části podle zákona jako ke zdánlivému právnímu jednání nepřihlíží, neb</w:t>
      </w:r>
      <w:r w:rsidR="005F1EA6" w:rsidRPr="00EC40AD">
        <w:t>o že kterékoli ustanovení této S</w:t>
      </w:r>
      <w:r w:rsidRPr="00EC40AD">
        <w:t xml:space="preserve">mlouvy či jeho část je nebo se stane neplatným, neúčinným a/nebo nevymahatelným, oddělí se v příslušném rozsahu od ostatních ujednání Smlouvy a nebude mít žádný vliv na platnost, účinnost a  vymahatelnost ostatních ujednání této </w:t>
      </w:r>
      <w:r w:rsidR="005F1EA6" w:rsidRPr="00EC40AD">
        <w:t>S</w:t>
      </w:r>
      <w:r w:rsidRPr="00EC40AD">
        <w:t>mlouvy. Smluvní strany se zavazují nahradit takové zdánlivé, nebo neplatné, neúčinné a/nebo nevymahatelné ustanovení či jeho část ustanovením novým, které bude platné, účinné a</w:t>
      </w:r>
      <w:r w:rsidR="004E051F">
        <w:t> </w:t>
      </w:r>
      <w:r w:rsidRPr="00EC40AD">
        <w:t>vymahatelné a jehož věcný obsah a ekonomický význam bude shodný nebo co nejvíce podobný nahrazovanému ustanov</w:t>
      </w:r>
      <w:r w:rsidR="005F1EA6" w:rsidRPr="00EC40AD">
        <w:t>ení tak, aby účel a smysl této S</w:t>
      </w:r>
      <w:r w:rsidRPr="00EC40AD">
        <w:t>mlouvy zůstal zachován. Pokud by kterékoli</w:t>
      </w:r>
      <w:r w:rsidR="005F1EA6" w:rsidRPr="00EC40AD">
        <w:t xml:space="preserve"> ustanovení této S</w:t>
      </w:r>
      <w:r w:rsidRPr="00EC40AD">
        <w:t>mlouvy bylo shledáno neplatným či nevykonat</w:t>
      </w:r>
      <w:r w:rsidR="005F1EA6" w:rsidRPr="00EC40AD">
        <w:t>elným, ostatní ustanovení této S</w:t>
      </w:r>
      <w:r w:rsidRPr="00EC40AD">
        <w:t>mlouvy tím zůstávají nedotčena.</w:t>
      </w:r>
    </w:p>
    <w:p w14:paraId="11BF10CE" w14:textId="19E3DFBA" w:rsidR="00FD19D3" w:rsidRPr="00EC40AD" w:rsidRDefault="005F1EA6" w:rsidP="00317A03">
      <w:pPr>
        <w:pStyle w:val="Odstavecseseznamem"/>
        <w:numPr>
          <w:ilvl w:val="1"/>
          <w:numId w:val="52"/>
        </w:numPr>
        <w:ind w:left="709" w:hanging="709"/>
        <w:jc w:val="both"/>
      </w:pPr>
      <w:r w:rsidRPr="00EC40AD">
        <w:t>Strany této Smlouvy se dohodly, že se tato S</w:t>
      </w:r>
      <w:r w:rsidR="00612D4D" w:rsidRPr="00EC40AD">
        <w:t>mlouva řídí výhradn</w:t>
      </w:r>
      <w:r w:rsidR="00F55014" w:rsidRPr="00EC40AD">
        <w:t>ě českým právním řádem. Práva a </w:t>
      </w:r>
      <w:r w:rsidR="00612D4D" w:rsidRPr="00EC40AD">
        <w:t>povinnosti smluvních stran, které</w:t>
      </w:r>
      <w:r w:rsidRPr="00EC40AD">
        <w:t xml:space="preserve"> nejsou touto S</w:t>
      </w:r>
      <w:r w:rsidR="00612D4D" w:rsidRPr="00EC40AD">
        <w:t>mlouvou výslovně upraveny, se řídí ustanoveními zákona č. 89/2012 Sb., občanský zákoník.</w:t>
      </w:r>
    </w:p>
    <w:p w14:paraId="3AA9A262" w14:textId="09194D5D" w:rsidR="00A52757" w:rsidRDefault="00A52757" w:rsidP="00317A03">
      <w:pPr>
        <w:pStyle w:val="Odstavecseseznamem"/>
        <w:numPr>
          <w:ilvl w:val="1"/>
          <w:numId w:val="52"/>
        </w:numPr>
        <w:ind w:left="709" w:hanging="709"/>
        <w:jc w:val="both"/>
      </w:pPr>
      <w:r>
        <w:t>Smluvní strany se dohodly, že dojde-li v průběhu realizace plnění z této Smlouvy ke změně legislativy, Zhotovitel je povinen zajistit soulad předmětu plnění s aktuálně platnými a účinnými právními předpisy.</w:t>
      </w:r>
    </w:p>
    <w:p w14:paraId="02BF4D1F" w14:textId="4679A824" w:rsidR="00050D05" w:rsidRPr="00EC40AD" w:rsidRDefault="00050D05" w:rsidP="00317A03">
      <w:pPr>
        <w:pStyle w:val="Odstavecseseznamem"/>
        <w:numPr>
          <w:ilvl w:val="1"/>
          <w:numId w:val="52"/>
        </w:numPr>
        <w:ind w:left="709" w:hanging="709"/>
        <w:jc w:val="both"/>
      </w:pPr>
      <w:r w:rsidRPr="00EC40AD">
        <w:t>Smluvní strany se dohodly, že zvyklosti nemají přednost před ustanoveními této Smlouvy ani před ustanoveními zákona</w:t>
      </w:r>
      <w:r w:rsidR="001F3BF3" w:rsidRPr="00EC40AD">
        <w:t>.</w:t>
      </w:r>
    </w:p>
    <w:p w14:paraId="4021F19F" w14:textId="77777777" w:rsidR="00FD19D3" w:rsidRDefault="005F1EA6" w:rsidP="00317A03">
      <w:pPr>
        <w:pStyle w:val="Odstavecseseznamem"/>
        <w:numPr>
          <w:ilvl w:val="1"/>
          <w:numId w:val="52"/>
        </w:numPr>
        <w:ind w:left="709" w:hanging="709"/>
        <w:jc w:val="both"/>
        <w:rPr>
          <w:ins w:id="15" w:author="Daniela Hochová" w:date="2024-03-06T15:51:00Z"/>
        </w:rPr>
      </w:pPr>
      <w:r w:rsidRPr="00EC40AD">
        <w:t>Veškeré změny této S</w:t>
      </w:r>
      <w:r w:rsidR="00612D4D" w:rsidRPr="00EC40AD">
        <w:t xml:space="preserve">mlouvy mohou být po dohodě smluvních stran </w:t>
      </w:r>
      <w:r w:rsidR="00F55014" w:rsidRPr="00EC40AD">
        <w:t>činěny pouze písemnou formou, a </w:t>
      </w:r>
      <w:r w:rsidR="00612D4D" w:rsidRPr="00EC40AD">
        <w:t>to v podobě čís</w:t>
      </w:r>
      <w:r w:rsidRPr="00EC40AD">
        <w:t>lovaných dodatků k této S</w:t>
      </w:r>
      <w:r w:rsidR="00612D4D" w:rsidRPr="00EC40AD">
        <w:t>mlouvě podepsaných oběma smluvními stranami.</w:t>
      </w:r>
    </w:p>
    <w:p w14:paraId="27E1EE6D" w14:textId="5A51E1A6" w:rsidR="00DD62CB" w:rsidRPr="00EC40AD" w:rsidRDefault="00DD62CB" w:rsidP="00DD62CB">
      <w:pPr>
        <w:pStyle w:val="Odstavecseseznamem"/>
        <w:numPr>
          <w:ilvl w:val="1"/>
          <w:numId w:val="52"/>
        </w:numPr>
        <w:ind w:left="709" w:hanging="709"/>
        <w:jc w:val="both"/>
      </w:pPr>
      <w:commentRangeStart w:id="16"/>
      <w:commentRangeStart w:id="17"/>
      <w:commentRangeStart w:id="18"/>
      <w:commentRangeStart w:id="19"/>
      <w:ins w:id="20" w:author="Daniela Hochová" w:date="2024-03-06T15:51:00Z">
        <w:r w:rsidRPr="00C02D62">
          <w:t>Dokument Plán realizace BIM (BEP), který je nedílnou součástí této smlouvy, může být v průběhu projektu aktualizován. Závaznou přílohou je vždy poslední aktuální verze BEP, kterou si obě smluvní strany navzájem odsouhlasí</w:t>
        </w:r>
      </w:ins>
      <w:ins w:id="21" w:author="Daniela Hochová" w:date="2024-03-08T10:20:00Z">
        <w:r w:rsidR="0088113A">
          <w:t xml:space="preserve"> písemnou formou bez nutnosti dodatků Smlouvy</w:t>
        </w:r>
      </w:ins>
      <w:ins w:id="22" w:author="Daniela Hochová" w:date="2024-03-06T15:51:00Z">
        <w:r w:rsidRPr="00C02D62">
          <w:t xml:space="preserve">. </w:t>
        </w:r>
      </w:ins>
      <w:commentRangeEnd w:id="16"/>
      <w:ins w:id="23" w:author="Daniela Hochová" w:date="2024-03-06T15:53:00Z">
        <w:r w:rsidR="00F70767">
          <w:rPr>
            <w:rStyle w:val="Odkaznakoment"/>
          </w:rPr>
          <w:commentReference w:id="16"/>
        </w:r>
      </w:ins>
      <w:commentRangeEnd w:id="17"/>
      <w:ins w:id="24" w:author="Daniela Hochová" w:date="2024-03-08T10:22:00Z">
        <w:r w:rsidR="0088113A">
          <w:rPr>
            <w:rStyle w:val="Odkaznakoment"/>
          </w:rPr>
          <w:commentReference w:id="17"/>
        </w:r>
      </w:ins>
      <w:commentRangeEnd w:id="18"/>
      <w:ins w:id="25" w:author="Daniela Hochová" w:date="2024-03-08T13:05:00Z">
        <w:r w:rsidR="00B422B7">
          <w:rPr>
            <w:rStyle w:val="Odkaznakoment"/>
          </w:rPr>
          <w:commentReference w:id="18"/>
        </w:r>
      </w:ins>
      <w:commentRangeEnd w:id="19"/>
      <w:r w:rsidR="006146EB">
        <w:rPr>
          <w:rStyle w:val="Odkaznakoment"/>
        </w:rPr>
        <w:commentReference w:id="19"/>
      </w:r>
    </w:p>
    <w:p w14:paraId="2B2E73FF" w14:textId="0AE3E428" w:rsidR="00FD19D3" w:rsidRPr="00EC40AD" w:rsidRDefault="00612D4D" w:rsidP="00317A03">
      <w:pPr>
        <w:pStyle w:val="Odstavecseseznamem"/>
        <w:numPr>
          <w:ilvl w:val="1"/>
          <w:numId w:val="52"/>
        </w:numPr>
        <w:ind w:left="709" w:hanging="709"/>
        <w:jc w:val="both"/>
      </w:pPr>
      <w:r w:rsidRPr="00EC40AD">
        <w:t>Zhotovitel bere na vědomí, ž</w:t>
      </w:r>
      <w:r w:rsidR="005F1EA6" w:rsidRPr="00EC40AD">
        <w:t>e objednatel má povinnost tuto S</w:t>
      </w:r>
      <w:r w:rsidRPr="00EC40AD">
        <w:t>mlouvu včetně všech jejích příloh,</w:t>
      </w:r>
      <w:r w:rsidR="00F55014" w:rsidRPr="00EC40AD">
        <w:t xml:space="preserve"> změn a případných dodatků </w:t>
      </w:r>
      <w:r w:rsidRPr="00EC40AD">
        <w:t xml:space="preserve">zveřejnit </w:t>
      </w:r>
      <w:r w:rsidR="000E08FD" w:rsidRPr="00EC40AD">
        <w:t xml:space="preserve">na profilu zadavatele </w:t>
      </w:r>
      <w:r w:rsidRPr="00EC40AD">
        <w:t>v souladu se zákonem č. 134/2016 Sb., o</w:t>
      </w:r>
      <w:r w:rsidR="00EC2D89">
        <w:t> </w:t>
      </w:r>
      <w:r w:rsidRPr="00EC40AD">
        <w:t>zadávání veřejných zakázek a v souladu se zákonem č. 340/2015 Sb.</w:t>
      </w:r>
      <w:r w:rsidR="005F1EA6" w:rsidRPr="00EC40AD">
        <w:t>, o registru smluv. Uveřejnění S</w:t>
      </w:r>
      <w:r w:rsidRPr="00EC40AD">
        <w:t>mlouvy v zákonné lhůtě</w:t>
      </w:r>
      <w:r w:rsidR="00072082" w:rsidRPr="00EC40AD">
        <w:t xml:space="preserve"> </w:t>
      </w:r>
      <w:r w:rsidR="00A34A20" w:rsidRPr="00EC40AD">
        <w:t xml:space="preserve"> v </w:t>
      </w:r>
      <w:r w:rsidR="00072082" w:rsidRPr="00EC40AD">
        <w:t>Registru smluv</w:t>
      </w:r>
      <w:r w:rsidRPr="00EC40AD">
        <w:t xml:space="preserve"> zajistí objednatel. Zhot</w:t>
      </w:r>
      <w:r w:rsidR="005F1EA6" w:rsidRPr="00EC40AD">
        <w:t>ovitel souhlasí s tím, že tato S</w:t>
      </w:r>
      <w:r w:rsidRPr="00EC40AD">
        <w:t xml:space="preserve">mlouva </w:t>
      </w:r>
      <w:r w:rsidR="00AD7D59" w:rsidRPr="00EC40AD">
        <w:t xml:space="preserve">včetně příloh </w:t>
      </w:r>
      <w:r w:rsidRPr="00EC40AD">
        <w:t>bude veřejně přístupná.</w:t>
      </w:r>
    </w:p>
    <w:p w14:paraId="6A96AF73" w14:textId="292431EA" w:rsidR="00F672E7" w:rsidRDefault="006F4C75" w:rsidP="00317A03">
      <w:pPr>
        <w:pStyle w:val="Odstavecseseznamem"/>
        <w:numPr>
          <w:ilvl w:val="1"/>
          <w:numId w:val="52"/>
        </w:numPr>
        <w:ind w:left="709" w:hanging="709"/>
        <w:jc w:val="both"/>
      </w:pPr>
      <w:r w:rsidRPr="00EC40AD">
        <w:t xml:space="preserve">Objednatel je správcem osobních údajů, které získal ve veřejné zakázce a v souvislosti s plněním této smlouvy. Povinnost objednatele ke zpracování osobních údajů v </w:t>
      </w:r>
      <w:r w:rsidR="00C52947">
        <w:t>zadávacím</w:t>
      </w:r>
      <w:r w:rsidR="00C52947" w:rsidRPr="00EC40AD">
        <w:t xml:space="preserve"> </w:t>
      </w:r>
      <w:r w:rsidRPr="00EC40AD">
        <w:t>řízení vyplývá přímo ze</w:t>
      </w:r>
      <w:r w:rsidR="000E08FD" w:rsidRPr="00EC40AD">
        <w:t> </w:t>
      </w:r>
      <w:r w:rsidR="00A15F95">
        <w:rPr>
          <w:rFonts w:cstheme="minorHAnsi"/>
        </w:rPr>
        <w:t>zák. 134/2016 Sb</w:t>
      </w:r>
      <w:r w:rsidRPr="00EC40AD">
        <w:t>. Zpracování těchto osobních údajů je nezbytné pro splnění právní povinnosti správce, tedy pro</w:t>
      </w:r>
      <w:r w:rsidR="000E08FD" w:rsidRPr="00EC40AD">
        <w:t> </w:t>
      </w:r>
      <w:r w:rsidRPr="00EC40AD">
        <w:t>řádné zadání veřejné zakázky. Osobní údaje budou zpracovány až do uplynutí skartační lhůty této veřejné zakázky. Ostatní informace jsou uvedeny v</w:t>
      </w:r>
      <w:r w:rsidR="00F672E7">
        <w:t> Zadávací dokumentaci</w:t>
      </w:r>
      <w:r w:rsidRPr="00EC40AD">
        <w:t>.</w:t>
      </w:r>
      <w:r w:rsidR="009D27BB">
        <w:t xml:space="preserve"> </w:t>
      </w:r>
    </w:p>
    <w:p w14:paraId="0805B4D9" w14:textId="024A0720" w:rsidR="00EC2D89" w:rsidRPr="00EC2D89" w:rsidRDefault="00EC2D89" w:rsidP="00317A03">
      <w:pPr>
        <w:pStyle w:val="Odstavecseseznamem"/>
        <w:numPr>
          <w:ilvl w:val="1"/>
          <w:numId w:val="52"/>
        </w:numPr>
        <w:ind w:left="709" w:hanging="709"/>
        <w:jc w:val="both"/>
      </w:pPr>
      <w:r w:rsidRPr="00EC2D89">
        <w:t xml:space="preserve">Uzavření této smlouvy bylo schváleno usnesením Rady Plzeňského kraje </w:t>
      </w:r>
      <w:proofErr w:type="gramStart"/>
      <w:r w:rsidRPr="00EC2D89">
        <w:t xml:space="preserve">č. </w:t>
      </w:r>
      <w:r>
        <w:t>... ze</w:t>
      </w:r>
      <w:proofErr w:type="gramEnd"/>
      <w:r>
        <w:t xml:space="preserve"> dne ... ... 2024. Objednatel </w:t>
      </w:r>
      <w:r w:rsidRPr="00EC2D89">
        <w:t>ve smyslu § 23 zákona č. 129/2000 Sb., o krajích, ve znění pozdějších předpisů, prohlašuje, že byly splněny všechny podmínky dané zákonem č. 129/2000 Sb., o krajích, ve znění pozdější</w:t>
      </w:r>
      <w:r>
        <w:t>ch předpisů, pro uzavření této S</w:t>
      </w:r>
      <w:r w:rsidRPr="00EC2D89">
        <w:t xml:space="preserve">mlouvy. </w:t>
      </w:r>
    </w:p>
    <w:p w14:paraId="48D8F3A6" w14:textId="31D5B342" w:rsidR="00FD19D3" w:rsidRPr="00EC40AD" w:rsidRDefault="00612D4D" w:rsidP="00317A03">
      <w:pPr>
        <w:pStyle w:val="Odstavecseseznamem"/>
        <w:numPr>
          <w:ilvl w:val="1"/>
          <w:numId w:val="52"/>
        </w:numPr>
        <w:ind w:left="709" w:hanging="709"/>
        <w:jc w:val="both"/>
      </w:pPr>
      <w:r w:rsidRPr="00EC40AD">
        <w:lastRenderedPageBreak/>
        <w:t>Smlouva je uzavřena v elektronické podobě s připojením zaručených elektronických podpisů všemi oprávněnými osobami obou smluvních stran.</w:t>
      </w:r>
    </w:p>
    <w:p w14:paraId="739648BF" w14:textId="62E739C2" w:rsidR="00FD19D3" w:rsidRPr="00EC40AD" w:rsidRDefault="005F1EA6" w:rsidP="00317A03">
      <w:pPr>
        <w:pStyle w:val="Odstavecseseznamem"/>
        <w:numPr>
          <w:ilvl w:val="1"/>
          <w:numId w:val="52"/>
        </w:numPr>
        <w:ind w:left="709" w:hanging="709"/>
        <w:jc w:val="both"/>
      </w:pPr>
      <w:r w:rsidRPr="00EC40AD">
        <w:t>Tato S</w:t>
      </w:r>
      <w:r w:rsidR="00612D4D" w:rsidRPr="00EC40AD">
        <w:t xml:space="preserve">mlouva nabývá platnosti </w:t>
      </w:r>
      <w:r w:rsidR="00F73CCC">
        <w:t xml:space="preserve">dnem </w:t>
      </w:r>
      <w:r w:rsidR="00612D4D" w:rsidRPr="00EC40AD">
        <w:t>podpis</w:t>
      </w:r>
      <w:r w:rsidR="00F73CCC">
        <w:t>u</w:t>
      </w:r>
      <w:r w:rsidR="00612D4D" w:rsidRPr="00EC40AD">
        <w:t xml:space="preserve"> </w:t>
      </w:r>
      <w:r w:rsidR="00F73CCC">
        <w:t xml:space="preserve">druhé smluvní strany </w:t>
      </w:r>
      <w:r w:rsidR="00612D4D" w:rsidRPr="00EC40AD">
        <w:t xml:space="preserve">a účinnosti </w:t>
      </w:r>
      <w:r w:rsidR="00F73CCC">
        <w:t xml:space="preserve">dnem </w:t>
      </w:r>
      <w:r w:rsidR="00612D4D" w:rsidRPr="00EC40AD">
        <w:t>uveřejnění v registru smluv.</w:t>
      </w:r>
    </w:p>
    <w:p w14:paraId="2D8C50C6" w14:textId="5AB270F9" w:rsidR="00612D4D" w:rsidRPr="00EC40AD" w:rsidRDefault="005F1EA6" w:rsidP="00317A03">
      <w:pPr>
        <w:pStyle w:val="Odstavecseseznamem"/>
        <w:numPr>
          <w:ilvl w:val="1"/>
          <w:numId w:val="52"/>
        </w:numPr>
        <w:spacing w:after="360"/>
        <w:ind w:left="709" w:hanging="709"/>
        <w:jc w:val="both"/>
      </w:pPr>
      <w:r w:rsidRPr="00EC40AD">
        <w:t>Smluvní strany této Smlouvy prohlašují, že si tuto S</w:t>
      </w:r>
      <w:r w:rsidR="00612D4D" w:rsidRPr="00EC40AD">
        <w:t>mlouvu před jejím podpisem přečetly,</w:t>
      </w:r>
      <w:r w:rsidR="00A15F95">
        <w:t xml:space="preserve"> porozuměly jejímu obsahu, </w:t>
      </w:r>
      <w:r w:rsidR="00612D4D" w:rsidRPr="00EC40AD">
        <w:t>představuje projev jejich pravé a svobodné vůle, na důkaz čehož připojují své podpisy.</w:t>
      </w:r>
    </w:p>
    <w:p w14:paraId="16D5E6D4" w14:textId="19E192DC" w:rsidR="00612D4D" w:rsidRPr="00EC40AD" w:rsidRDefault="005F1EA6" w:rsidP="0033624C">
      <w:pPr>
        <w:ind w:left="709"/>
      </w:pPr>
      <w:r w:rsidRPr="00EC40AD">
        <w:t>Přílohy ke S</w:t>
      </w:r>
      <w:r w:rsidR="00612D4D" w:rsidRPr="00EC40AD">
        <w:t>mlouvě:</w:t>
      </w:r>
    </w:p>
    <w:p w14:paraId="7140C1FA" w14:textId="6A5A0F7F" w:rsidR="00F6333E" w:rsidRDefault="00F6333E" w:rsidP="0033624C">
      <w:pPr>
        <w:ind w:left="709"/>
      </w:pPr>
      <w:r w:rsidRPr="00EC40AD">
        <w:t xml:space="preserve">Příloha Smlouvy č. 1 </w:t>
      </w:r>
      <w:r w:rsidR="00F70767">
        <w:t>–</w:t>
      </w:r>
      <w:r w:rsidRPr="00EC40AD">
        <w:t xml:space="preserve"> Technické požadavky na zpracování projektové dokumentace</w:t>
      </w:r>
    </w:p>
    <w:p w14:paraId="1EE0D83F" w14:textId="0C6967B7" w:rsidR="00F70767" w:rsidRDefault="00F70767" w:rsidP="00F70767">
      <w:pPr>
        <w:ind w:left="709"/>
      </w:pPr>
      <w:r>
        <w:t>Příloha Smlouvy č. 2 – BIM protokol vč. příloh</w:t>
      </w:r>
    </w:p>
    <w:p w14:paraId="71EC3E8F" w14:textId="77777777" w:rsidR="004E051F" w:rsidRPr="00EC40AD" w:rsidRDefault="004E051F" w:rsidP="00BD029E">
      <w:pPr>
        <w:autoSpaceDE w:val="0"/>
        <w:autoSpaceDN w:val="0"/>
        <w:adjustRightInd w:val="0"/>
        <w:spacing w:after="0"/>
      </w:pPr>
    </w:p>
    <w:tbl>
      <w:tblPr>
        <w:tblW w:w="9639" w:type="dxa"/>
        <w:jc w:val="center"/>
        <w:tblBorders>
          <w:top w:val="dotted" w:sz="4" w:space="0" w:color="D9D9D9"/>
          <w:left w:val="dotted" w:sz="4" w:space="0" w:color="D9D9D9"/>
          <w:bottom w:val="dotted" w:sz="4" w:space="0" w:color="D9D9D9"/>
          <w:right w:val="dotted" w:sz="4" w:space="0" w:color="D9D9D9"/>
          <w:insideH w:val="dotted" w:sz="4" w:space="0" w:color="D9D9D9"/>
          <w:insideV w:val="dotted" w:sz="4" w:space="0" w:color="D9D9D9"/>
        </w:tblBorders>
        <w:tblCellMar>
          <w:top w:w="28" w:type="dxa"/>
          <w:left w:w="28" w:type="dxa"/>
          <w:bottom w:w="28" w:type="dxa"/>
          <w:right w:w="28" w:type="dxa"/>
        </w:tblCellMar>
        <w:tblLook w:val="04A0" w:firstRow="1" w:lastRow="0" w:firstColumn="1" w:lastColumn="0" w:noHBand="0" w:noVBand="1"/>
      </w:tblPr>
      <w:tblGrid>
        <w:gridCol w:w="5213"/>
        <w:gridCol w:w="4426"/>
      </w:tblGrid>
      <w:tr w:rsidR="004E051F" w:rsidRPr="003D27F6" w14:paraId="3DCA0D03" w14:textId="77777777" w:rsidTr="005B14C4">
        <w:trPr>
          <w:jc w:val="center"/>
        </w:trPr>
        <w:tc>
          <w:tcPr>
            <w:tcW w:w="5213" w:type="dxa"/>
          </w:tcPr>
          <w:p w14:paraId="6D70EF0C" w14:textId="77777777" w:rsidR="004E051F" w:rsidRPr="003D27F6" w:rsidRDefault="004E051F" w:rsidP="005B14C4">
            <w:pPr>
              <w:rPr>
                <w:rFonts w:eastAsia="Calibri"/>
              </w:rPr>
            </w:pPr>
            <w:r w:rsidRPr="003D27F6">
              <w:t>Za Objednatele</w:t>
            </w:r>
            <w:r w:rsidRPr="003D27F6">
              <w:rPr>
                <w:rFonts w:eastAsia="Calibri"/>
              </w:rPr>
              <w:t>:</w:t>
            </w:r>
          </w:p>
        </w:tc>
        <w:tc>
          <w:tcPr>
            <w:tcW w:w="4426" w:type="dxa"/>
          </w:tcPr>
          <w:p w14:paraId="208F8ABC" w14:textId="77777777" w:rsidR="004E051F" w:rsidRPr="003D27F6" w:rsidRDefault="004E051F" w:rsidP="005B14C4">
            <w:pPr>
              <w:rPr>
                <w:rFonts w:eastAsia="Calibri"/>
              </w:rPr>
            </w:pPr>
            <w:r w:rsidRPr="003D27F6">
              <w:t>Za Zhotovitele</w:t>
            </w:r>
            <w:r w:rsidRPr="003D27F6">
              <w:rPr>
                <w:rFonts w:eastAsia="Calibri"/>
              </w:rPr>
              <w:t>:</w:t>
            </w:r>
          </w:p>
        </w:tc>
      </w:tr>
      <w:tr w:rsidR="004E051F" w:rsidRPr="003D27F6" w14:paraId="096AF2E3" w14:textId="77777777" w:rsidTr="005B14C4">
        <w:trPr>
          <w:jc w:val="center"/>
        </w:trPr>
        <w:tc>
          <w:tcPr>
            <w:tcW w:w="5213" w:type="dxa"/>
          </w:tcPr>
          <w:p w14:paraId="0B620735" w14:textId="5B9FC129" w:rsidR="004E051F" w:rsidRPr="003D27F6" w:rsidRDefault="004E051F" w:rsidP="00C13AD0">
            <w:pPr>
              <w:spacing w:before="240"/>
              <w:rPr>
                <w:rFonts w:eastAsia="Calibri"/>
              </w:rPr>
            </w:pPr>
            <w:r w:rsidRPr="003D27F6">
              <w:rPr>
                <w:rFonts w:eastAsia="Calibri"/>
              </w:rPr>
              <w:t xml:space="preserve">V </w:t>
            </w:r>
            <w:r w:rsidR="003E3055">
              <w:rPr>
                <w:rFonts w:eastAsia="Calibri"/>
              </w:rPr>
              <w:t>Plzni</w:t>
            </w:r>
          </w:p>
        </w:tc>
        <w:tc>
          <w:tcPr>
            <w:tcW w:w="4426" w:type="dxa"/>
          </w:tcPr>
          <w:p w14:paraId="4ABB2AEF" w14:textId="06D71008" w:rsidR="004E051F" w:rsidRPr="003D27F6" w:rsidRDefault="004E051F" w:rsidP="00874B42">
            <w:pPr>
              <w:spacing w:before="240"/>
              <w:rPr>
                <w:rFonts w:eastAsia="Calibri"/>
              </w:rPr>
            </w:pPr>
            <w:r w:rsidRPr="003D27F6">
              <w:rPr>
                <w:rFonts w:eastAsia="Calibri"/>
              </w:rPr>
              <w:t xml:space="preserve">V ___________________ </w:t>
            </w:r>
          </w:p>
        </w:tc>
      </w:tr>
      <w:tr w:rsidR="004E051F" w:rsidRPr="003D27F6" w14:paraId="2804ABC0" w14:textId="77777777" w:rsidTr="00BD029E">
        <w:trPr>
          <w:trHeight w:val="342"/>
          <w:jc w:val="center"/>
        </w:trPr>
        <w:tc>
          <w:tcPr>
            <w:tcW w:w="5213" w:type="dxa"/>
          </w:tcPr>
          <w:p w14:paraId="66F49CB2" w14:textId="77777777" w:rsidR="004E051F" w:rsidRPr="003D27F6" w:rsidRDefault="004E051F" w:rsidP="005B14C4">
            <w:pPr>
              <w:rPr>
                <w:rFonts w:eastAsia="Calibri"/>
              </w:rPr>
            </w:pPr>
          </w:p>
        </w:tc>
        <w:tc>
          <w:tcPr>
            <w:tcW w:w="4426" w:type="dxa"/>
          </w:tcPr>
          <w:p w14:paraId="512C3546" w14:textId="77777777" w:rsidR="004E051F" w:rsidRPr="003D27F6" w:rsidRDefault="004E051F" w:rsidP="005B14C4">
            <w:pPr>
              <w:rPr>
                <w:rFonts w:eastAsia="Calibri"/>
              </w:rPr>
            </w:pPr>
          </w:p>
        </w:tc>
      </w:tr>
      <w:tr w:rsidR="004E051F" w:rsidRPr="003D27F6" w14:paraId="4B9A91AB" w14:textId="77777777" w:rsidTr="005B14C4">
        <w:trPr>
          <w:jc w:val="center"/>
        </w:trPr>
        <w:tc>
          <w:tcPr>
            <w:tcW w:w="5213" w:type="dxa"/>
          </w:tcPr>
          <w:p w14:paraId="563DBF1D" w14:textId="1AC21B23" w:rsidR="004E051F" w:rsidRPr="00ED5003" w:rsidRDefault="003E3055" w:rsidP="005B14C4">
            <w:pPr>
              <w:tabs>
                <w:tab w:val="left" w:pos="2325"/>
                <w:tab w:val="center" w:pos="2427"/>
              </w:tabs>
              <w:rPr>
                <w:rFonts w:eastAsia="Calibri"/>
                <w:b/>
              </w:rPr>
            </w:pPr>
            <w:r>
              <w:rPr>
                <w:b/>
              </w:rPr>
              <w:t>Martin Záhoř</w:t>
            </w:r>
          </w:p>
        </w:tc>
        <w:tc>
          <w:tcPr>
            <w:tcW w:w="4426" w:type="dxa"/>
          </w:tcPr>
          <w:p w14:paraId="19D997A0" w14:textId="77777777" w:rsidR="004E051F" w:rsidRPr="003D27F6" w:rsidRDefault="004E051F" w:rsidP="005B14C4">
            <w:pPr>
              <w:rPr>
                <w:rFonts w:eastAsia="Calibri"/>
                <w:b/>
              </w:rPr>
            </w:pPr>
            <w:r w:rsidRPr="003D27F6">
              <w:rPr>
                <w:rFonts w:eastAsia="Calibri"/>
                <w:b/>
              </w:rPr>
              <w:t>jméno a příjmení</w:t>
            </w:r>
          </w:p>
        </w:tc>
      </w:tr>
      <w:tr w:rsidR="004E051F" w:rsidRPr="003D27F6" w14:paraId="79B8520C" w14:textId="77777777" w:rsidTr="005B14C4">
        <w:trPr>
          <w:jc w:val="center"/>
        </w:trPr>
        <w:tc>
          <w:tcPr>
            <w:tcW w:w="5213" w:type="dxa"/>
          </w:tcPr>
          <w:p w14:paraId="03D31DF9" w14:textId="2397CE01" w:rsidR="004E051F" w:rsidRPr="006A009F" w:rsidRDefault="003E3055" w:rsidP="004E051F">
            <w:pPr>
              <w:pStyle w:val="Tabulka1"/>
              <w:spacing w:before="0" w:after="120"/>
              <w:rPr>
                <w:rFonts w:cstheme="minorHAnsi"/>
              </w:rPr>
            </w:pPr>
            <w:r>
              <w:rPr>
                <w:rFonts w:cstheme="minorHAnsi"/>
              </w:rPr>
              <w:t>Náměstek hejtmana pro oblast sociálních věcí, investic a majetku.</w:t>
            </w:r>
          </w:p>
          <w:p w14:paraId="0004FCA4" w14:textId="77777777" w:rsidR="003E3055" w:rsidRDefault="003E3055" w:rsidP="005B14C4">
            <w:pPr>
              <w:rPr>
                <w:rFonts w:cstheme="minorHAnsi"/>
              </w:rPr>
            </w:pPr>
            <w:r>
              <w:rPr>
                <w:rFonts w:cstheme="minorHAnsi"/>
              </w:rPr>
              <w:t>Plzeňský kraj</w:t>
            </w:r>
          </w:p>
          <w:p w14:paraId="55318C8F" w14:textId="76921E27" w:rsidR="004E051F" w:rsidRPr="003D27F6" w:rsidRDefault="003E3055" w:rsidP="006146EB">
            <w:pPr>
              <w:rPr>
                <w:rFonts w:eastAsia="Calibri"/>
                <w:b/>
                <w:color w:val="FF0000"/>
              </w:rPr>
            </w:pPr>
            <w:r>
              <w:rPr>
                <w:rFonts w:cstheme="minorHAnsi"/>
              </w:rPr>
              <w:t xml:space="preserve">Na základě usnesení Rady Plzeňského kraje </w:t>
            </w:r>
            <w:r w:rsidRPr="006146EB">
              <w:rPr>
                <w:rFonts w:cstheme="minorHAnsi"/>
              </w:rPr>
              <w:t>č.</w:t>
            </w:r>
            <w:ins w:id="26" w:author="Třísková Zuzana" w:date="2024-03-22T09:13:00Z">
              <w:r w:rsidR="006146EB" w:rsidRPr="006146EB">
                <w:rPr>
                  <w:rFonts w:cstheme="minorHAnsi"/>
                </w:rPr>
                <w:t xml:space="preserve"> </w:t>
              </w:r>
            </w:ins>
            <w:ins w:id="27" w:author="Třísková Zuzana" w:date="2024-03-22T09:14:00Z">
              <w:r w:rsidR="006146EB" w:rsidRPr="006146EB">
                <w:rPr>
                  <w:rFonts w:cstheme="minorHAnsi"/>
                </w:rPr>
                <w:t>4639/24</w:t>
              </w:r>
              <w:r w:rsidR="006146EB">
                <w:rPr>
                  <w:rFonts w:cstheme="minorHAnsi"/>
                </w:rPr>
                <w:t>.</w:t>
              </w:r>
            </w:ins>
          </w:p>
        </w:tc>
        <w:tc>
          <w:tcPr>
            <w:tcW w:w="4426" w:type="dxa"/>
          </w:tcPr>
          <w:p w14:paraId="68EA1F24" w14:textId="77777777" w:rsidR="004E051F" w:rsidRPr="003D27F6" w:rsidRDefault="004E051F" w:rsidP="004E051F">
            <w:pPr>
              <w:rPr>
                <w:rFonts w:eastAsia="Calibri"/>
              </w:rPr>
            </w:pPr>
            <w:r w:rsidRPr="003D27F6">
              <w:rPr>
                <w:rFonts w:eastAsia="Calibri"/>
              </w:rPr>
              <w:t>funkce</w:t>
            </w:r>
          </w:p>
          <w:p w14:paraId="78B99612" w14:textId="77777777" w:rsidR="004E051F" w:rsidRPr="003D27F6" w:rsidRDefault="004E051F" w:rsidP="005B14C4">
            <w:pPr>
              <w:rPr>
                <w:rFonts w:eastAsia="Calibri"/>
              </w:rPr>
            </w:pPr>
            <w:r w:rsidRPr="003D27F6">
              <w:rPr>
                <w:rFonts w:eastAsia="Calibri"/>
              </w:rPr>
              <w:t xml:space="preserve">název </w:t>
            </w:r>
            <w:r w:rsidRPr="003D27F6">
              <w:rPr>
                <w:rFonts w:eastAsia="Calibri"/>
                <w:bCs/>
              </w:rPr>
              <w:t>Zhotovitele</w:t>
            </w:r>
          </w:p>
          <w:p w14:paraId="02BF2342" w14:textId="77777777" w:rsidR="004E051F" w:rsidRPr="003D27F6" w:rsidRDefault="004E051F" w:rsidP="005B14C4">
            <w:pPr>
              <w:rPr>
                <w:rFonts w:eastAsia="Calibri"/>
              </w:rPr>
            </w:pPr>
          </w:p>
        </w:tc>
        <w:bookmarkStart w:id="28" w:name="_GoBack"/>
        <w:bookmarkEnd w:id="28"/>
      </w:tr>
    </w:tbl>
    <w:p w14:paraId="360E1250" w14:textId="77777777" w:rsidR="004E051F" w:rsidRDefault="0036232D">
      <w:pPr>
        <w:spacing w:after="160" w:line="259" w:lineRule="auto"/>
        <w:rPr>
          <w:sz w:val="28"/>
          <w:szCs w:val="28"/>
        </w:rPr>
        <w:sectPr w:rsidR="004E051F" w:rsidSect="00796B5B">
          <w:footerReference w:type="default" r:id="rId14"/>
          <w:headerReference w:type="first" r:id="rId15"/>
          <w:pgSz w:w="11906" w:h="16838"/>
          <w:pgMar w:top="899" w:right="1133" w:bottom="1418" w:left="1080" w:header="708" w:footer="708" w:gutter="0"/>
          <w:cols w:space="708"/>
          <w:titlePg/>
          <w:docGrid w:linePitch="360"/>
        </w:sectPr>
      </w:pPr>
      <w:r w:rsidRPr="00EC40AD">
        <w:rPr>
          <w:sz w:val="28"/>
          <w:szCs w:val="28"/>
        </w:rPr>
        <w:br w:type="page"/>
      </w:r>
    </w:p>
    <w:p w14:paraId="149099DF" w14:textId="084EC85B" w:rsidR="008E6D1C" w:rsidRPr="00F46EE2" w:rsidRDefault="008E6D1C" w:rsidP="00C97D2B">
      <w:pPr>
        <w:spacing w:after="160" w:line="259" w:lineRule="auto"/>
        <w:ind w:left="426"/>
        <w:rPr>
          <w:rFonts w:asciiTheme="minorHAnsi" w:eastAsiaTheme="minorHAnsi" w:hAnsiTheme="minorHAnsi" w:cstheme="minorHAnsi"/>
          <w:b/>
          <w:sz w:val="24"/>
          <w:lang w:eastAsia="en-US"/>
        </w:rPr>
      </w:pPr>
      <w:r w:rsidRPr="00F46EE2">
        <w:rPr>
          <w:rFonts w:asciiTheme="minorHAnsi" w:eastAsiaTheme="minorHAnsi" w:hAnsiTheme="minorHAnsi" w:cstheme="minorHAnsi"/>
          <w:b/>
          <w:sz w:val="24"/>
          <w:lang w:eastAsia="en-US"/>
        </w:rPr>
        <w:lastRenderedPageBreak/>
        <w:t>Technic</w:t>
      </w:r>
      <w:r w:rsidRPr="004D3D3F">
        <w:rPr>
          <w:rFonts w:asciiTheme="minorHAnsi" w:eastAsiaTheme="minorHAnsi" w:hAnsiTheme="minorHAnsi" w:cstheme="minorHAnsi"/>
          <w:b/>
          <w:sz w:val="24"/>
          <w:lang w:eastAsia="en-US"/>
        </w:rPr>
        <w:t>ké poža</w:t>
      </w:r>
      <w:r w:rsidRPr="00B91A86">
        <w:rPr>
          <w:rFonts w:asciiTheme="minorHAnsi" w:eastAsiaTheme="minorHAnsi" w:hAnsiTheme="minorHAnsi" w:cstheme="minorHAnsi"/>
          <w:b/>
          <w:sz w:val="24"/>
          <w:lang w:eastAsia="en-US"/>
        </w:rPr>
        <w:t>d</w:t>
      </w:r>
      <w:r w:rsidRPr="00AF7247">
        <w:rPr>
          <w:rFonts w:asciiTheme="minorHAnsi" w:eastAsiaTheme="minorHAnsi" w:hAnsiTheme="minorHAnsi" w:cstheme="minorHAnsi"/>
          <w:b/>
          <w:sz w:val="24"/>
          <w:lang w:eastAsia="en-US"/>
        </w:rPr>
        <w:t>avky ke zpracování projektové dokumentace</w:t>
      </w:r>
    </w:p>
    <w:p w14:paraId="54F9C23C" w14:textId="7FFA8272" w:rsidR="004861C4" w:rsidRDefault="008E6D1C" w:rsidP="00317A03">
      <w:pPr>
        <w:ind w:left="426"/>
        <w:jc w:val="both"/>
        <w:rPr>
          <w:rFonts w:asciiTheme="minorHAnsi" w:eastAsiaTheme="minorHAnsi" w:hAnsiTheme="minorHAnsi" w:cstheme="minorHAnsi"/>
          <w:szCs w:val="22"/>
          <w:lang w:eastAsia="en-US"/>
        </w:rPr>
      </w:pPr>
      <w:r w:rsidRPr="00EC40AD">
        <w:rPr>
          <w:rFonts w:asciiTheme="minorHAnsi" w:eastAsiaTheme="minorHAnsi" w:hAnsiTheme="minorHAnsi" w:cstheme="minorHAnsi"/>
          <w:szCs w:val="22"/>
          <w:lang w:eastAsia="en-US"/>
        </w:rPr>
        <w:t xml:space="preserve">Předmět veřejné zakázky je vymezen touto Smlouvou vč. Přílohy č. 1 - </w:t>
      </w:r>
      <w:r w:rsidR="00234E9A">
        <w:rPr>
          <w:rFonts w:asciiTheme="minorHAnsi" w:eastAsiaTheme="minorHAnsi" w:hAnsiTheme="minorHAnsi" w:cstheme="minorHAnsi"/>
          <w:szCs w:val="22"/>
          <w:lang w:eastAsia="en-US"/>
        </w:rPr>
        <w:t>T</w:t>
      </w:r>
      <w:r w:rsidRPr="00EC40AD">
        <w:rPr>
          <w:rFonts w:asciiTheme="minorHAnsi" w:eastAsiaTheme="minorHAnsi" w:hAnsiTheme="minorHAnsi" w:cstheme="minorHAnsi"/>
          <w:szCs w:val="22"/>
          <w:lang w:eastAsia="en-US"/>
        </w:rPr>
        <w:t>echnické požadavky na zpracování projektové dokumentace.</w:t>
      </w:r>
    </w:p>
    <w:p w14:paraId="46BF1ED8" w14:textId="77777777" w:rsidR="00F70767" w:rsidRPr="00311EBF" w:rsidRDefault="00F70767" w:rsidP="00F70767">
      <w:pPr>
        <w:ind w:left="426"/>
        <w:rPr>
          <w:rFonts w:asciiTheme="minorHAnsi" w:eastAsiaTheme="minorHAnsi" w:hAnsiTheme="minorHAnsi" w:cstheme="minorHAnsi"/>
          <w:szCs w:val="22"/>
          <w:lang w:eastAsia="en-US"/>
        </w:rPr>
      </w:pPr>
      <w:r w:rsidRPr="00311EBF">
        <w:rPr>
          <w:rFonts w:asciiTheme="minorHAnsi" w:eastAsiaTheme="minorHAnsi" w:hAnsiTheme="minorHAnsi" w:cstheme="minorHAnsi"/>
          <w:szCs w:val="22"/>
          <w:lang w:eastAsia="en-US"/>
        </w:rPr>
        <w:t>Požadavky na způsob zpracování informačního modelu stavby vč. digitálních modelů stavby jsou popsány v BIM Protokolu, který je přílohou smlouvy, a jeho přílohách, zejména v dokumentu EIR – Požadavky na výměnu informací. V rámci projektu bude dále vybraným dodavatelem zpracován dokument Plán realizace BIM (BEP), a bude schválen objednatelem.</w:t>
      </w:r>
    </w:p>
    <w:p w14:paraId="30C7D50D" w14:textId="3A0BF9A8" w:rsidR="00F70767" w:rsidRDefault="00F70767" w:rsidP="00717B45">
      <w:pPr>
        <w:ind w:left="426"/>
        <w:rPr>
          <w:rFonts w:asciiTheme="minorHAnsi" w:eastAsiaTheme="minorHAnsi" w:hAnsiTheme="minorHAnsi" w:cstheme="minorHAnsi"/>
          <w:szCs w:val="22"/>
          <w:lang w:eastAsia="en-US"/>
        </w:rPr>
      </w:pPr>
      <w:r w:rsidRPr="00311EBF">
        <w:rPr>
          <w:rFonts w:asciiTheme="minorHAnsi" w:eastAsiaTheme="minorHAnsi" w:hAnsiTheme="minorHAnsi" w:cstheme="minorHAnsi"/>
          <w:szCs w:val="22"/>
          <w:lang w:eastAsia="en-US"/>
        </w:rPr>
        <w:t>Zhotovitel se zavazuje vytvořit dokument Plán realizace BIM (BEP) dle pokynů a potřeby Objednatele do 30 dnů od podpisu smlouvy, přičemž jeho rozpracovanou verzi předloží Objednateli k připomínkám do 15 dnů od podpisu smlouvy</w:t>
      </w:r>
      <w:r w:rsidR="0000724D">
        <w:rPr>
          <w:rFonts w:asciiTheme="minorHAnsi" w:eastAsiaTheme="minorHAnsi" w:hAnsiTheme="minorHAnsi" w:cstheme="minorHAnsi"/>
          <w:szCs w:val="22"/>
          <w:lang w:eastAsia="en-US"/>
        </w:rPr>
        <w:t xml:space="preserve">, a to včetně přílohy MIDP (Master </w:t>
      </w:r>
      <w:proofErr w:type="spellStart"/>
      <w:r w:rsidR="0000724D">
        <w:rPr>
          <w:rFonts w:asciiTheme="minorHAnsi" w:eastAsiaTheme="minorHAnsi" w:hAnsiTheme="minorHAnsi" w:cstheme="minorHAnsi"/>
          <w:szCs w:val="22"/>
          <w:lang w:eastAsia="en-US"/>
        </w:rPr>
        <w:t>Information</w:t>
      </w:r>
      <w:proofErr w:type="spellEnd"/>
      <w:r w:rsidR="0000724D">
        <w:rPr>
          <w:rFonts w:asciiTheme="minorHAnsi" w:eastAsiaTheme="minorHAnsi" w:hAnsiTheme="minorHAnsi" w:cstheme="minorHAnsi"/>
          <w:szCs w:val="22"/>
          <w:lang w:eastAsia="en-US"/>
        </w:rPr>
        <w:t xml:space="preserve"> </w:t>
      </w:r>
      <w:proofErr w:type="spellStart"/>
      <w:r w:rsidR="0000724D">
        <w:rPr>
          <w:rFonts w:asciiTheme="minorHAnsi" w:eastAsiaTheme="minorHAnsi" w:hAnsiTheme="minorHAnsi" w:cstheme="minorHAnsi"/>
          <w:szCs w:val="22"/>
          <w:lang w:eastAsia="en-US"/>
        </w:rPr>
        <w:t>Delivery</w:t>
      </w:r>
      <w:proofErr w:type="spellEnd"/>
      <w:r w:rsidR="0000724D">
        <w:rPr>
          <w:rFonts w:asciiTheme="minorHAnsi" w:eastAsiaTheme="minorHAnsi" w:hAnsiTheme="minorHAnsi" w:cstheme="minorHAnsi"/>
          <w:szCs w:val="22"/>
          <w:lang w:eastAsia="en-US"/>
        </w:rPr>
        <w:t xml:space="preserve"> </w:t>
      </w:r>
      <w:proofErr w:type="spellStart"/>
      <w:r w:rsidR="0000724D">
        <w:rPr>
          <w:rFonts w:asciiTheme="minorHAnsi" w:eastAsiaTheme="minorHAnsi" w:hAnsiTheme="minorHAnsi" w:cstheme="minorHAnsi"/>
          <w:szCs w:val="22"/>
          <w:lang w:eastAsia="en-US"/>
        </w:rPr>
        <w:t>Plan</w:t>
      </w:r>
      <w:proofErr w:type="spellEnd"/>
      <w:r w:rsidR="0000724D">
        <w:rPr>
          <w:rFonts w:asciiTheme="minorHAnsi" w:eastAsiaTheme="minorHAnsi" w:hAnsiTheme="minorHAnsi" w:cstheme="minorHAnsi"/>
          <w:szCs w:val="22"/>
          <w:lang w:eastAsia="en-US"/>
        </w:rPr>
        <w:t>)</w:t>
      </w:r>
      <w:r w:rsidRPr="00311EBF">
        <w:rPr>
          <w:rFonts w:asciiTheme="minorHAnsi" w:eastAsiaTheme="minorHAnsi" w:hAnsiTheme="minorHAnsi" w:cstheme="minorHAnsi"/>
          <w:szCs w:val="22"/>
          <w:lang w:eastAsia="en-US"/>
        </w:rPr>
        <w:t>. Dále se zavazuje zajistit dle pokynů a potřeby Objednatele průběžnou aktualizaci plánu realizace BIM (BEP), a to v souladu s touto Smlouvou, aktuálními informačními požadavky Objednatele a datovými standardy schválenými Objednatelem.</w:t>
      </w:r>
    </w:p>
    <w:p w14:paraId="7B576DE4" w14:textId="32E6C19D" w:rsidR="009F0C85" w:rsidRDefault="009F0C85" w:rsidP="000E7DF7">
      <w:pPr>
        <w:ind w:left="425"/>
        <w:jc w:val="both"/>
        <w:rPr>
          <w:rFonts w:asciiTheme="minorHAnsi" w:hAnsiTheme="minorHAnsi" w:cstheme="minorHAnsi"/>
          <w:szCs w:val="22"/>
        </w:rPr>
      </w:pPr>
      <w:r w:rsidRPr="00EC40AD">
        <w:t xml:space="preserve">Součástí dokumentace bude </w:t>
      </w:r>
      <w:r w:rsidRPr="00EC40AD">
        <w:rPr>
          <w:rFonts w:asciiTheme="minorHAnsi" w:hAnsiTheme="minorHAnsi" w:cstheme="minorHAnsi"/>
          <w:szCs w:val="22"/>
        </w:rPr>
        <w:t xml:space="preserve">provedení inženýrské činnosti za účelem získání všech potřebných povolení. Součástí předmětu plnění je i poskytování součinnosti při výběru dodavatele stavby </w:t>
      </w:r>
      <w:r>
        <w:rPr>
          <w:rFonts w:asciiTheme="minorHAnsi" w:hAnsiTheme="minorHAnsi" w:cstheme="minorHAnsi"/>
          <w:szCs w:val="22"/>
        </w:rPr>
        <w:t>v</w:t>
      </w:r>
      <w:r w:rsidRPr="00027140">
        <w:rPr>
          <w:rFonts w:asciiTheme="minorHAnsi" w:hAnsiTheme="minorHAnsi" w:cstheme="minorHAnsi"/>
          <w:szCs w:val="22"/>
        </w:rPr>
        <w:t>četně zodpovězení případných dotazů</w:t>
      </w:r>
      <w:r>
        <w:rPr>
          <w:rFonts w:asciiTheme="minorHAnsi" w:hAnsiTheme="minorHAnsi" w:cstheme="minorHAnsi"/>
          <w:szCs w:val="22"/>
        </w:rPr>
        <w:t xml:space="preserve"> týkajících se projektové dokumentace</w:t>
      </w:r>
      <w:r w:rsidRPr="00027140">
        <w:rPr>
          <w:rFonts w:asciiTheme="minorHAnsi" w:hAnsiTheme="minorHAnsi" w:cstheme="minorHAnsi"/>
          <w:szCs w:val="22"/>
        </w:rPr>
        <w:t xml:space="preserve"> v průběhu výběru dodavatele</w:t>
      </w:r>
      <w:r w:rsidRPr="00EC40AD">
        <w:rPr>
          <w:rFonts w:asciiTheme="minorHAnsi" w:hAnsiTheme="minorHAnsi" w:cstheme="minorHAnsi"/>
          <w:szCs w:val="22"/>
        </w:rPr>
        <w:t xml:space="preserve"> a provádění činnosti autorského dozoru</w:t>
      </w:r>
      <w:r>
        <w:rPr>
          <w:rFonts w:asciiTheme="minorHAnsi" w:hAnsiTheme="minorHAnsi" w:cstheme="minorHAnsi"/>
          <w:szCs w:val="22"/>
        </w:rPr>
        <w:t xml:space="preserve"> po celou dobu realizace stavby</w:t>
      </w:r>
      <w:r w:rsidRPr="00EC40AD">
        <w:rPr>
          <w:rFonts w:asciiTheme="minorHAnsi" w:hAnsiTheme="minorHAnsi" w:cstheme="minorHAnsi"/>
          <w:szCs w:val="22"/>
        </w:rPr>
        <w:t>.</w:t>
      </w:r>
      <w:r>
        <w:rPr>
          <w:rFonts w:asciiTheme="minorHAnsi" w:hAnsiTheme="minorHAnsi" w:cstheme="minorHAnsi"/>
          <w:szCs w:val="22"/>
        </w:rPr>
        <w:t xml:space="preserve"> </w:t>
      </w:r>
    </w:p>
    <w:p w14:paraId="61A3EC12" w14:textId="014EBBCF" w:rsidR="008E6D1C" w:rsidRPr="00EC40AD" w:rsidRDefault="00FC1447" w:rsidP="000E7DF7">
      <w:pPr>
        <w:ind w:left="425"/>
        <w:jc w:val="both"/>
        <w:rPr>
          <w:rFonts w:asciiTheme="minorHAnsi" w:eastAsiaTheme="minorHAnsi" w:hAnsiTheme="minorHAnsi" w:cstheme="minorHAnsi"/>
          <w:szCs w:val="22"/>
          <w:lang w:eastAsia="en-US"/>
        </w:rPr>
      </w:pPr>
      <w:r w:rsidRPr="00EC40AD">
        <w:rPr>
          <w:rFonts w:asciiTheme="minorHAnsi" w:eastAsiaTheme="minorHAnsi" w:hAnsiTheme="minorHAnsi" w:cstheme="minorHAnsi"/>
          <w:szCs w:val="22"/>
          <w:lang w:eastAsia="en-US"/>
        </w:rPr>
        <w:t xml:space="preserve">Zhotovitel PD bude respektovat technické požadavky </w:t>
      </w:r>
      <w:r>
        <w:rPr>
          <w:rFonts w:asciiTheme="minorHAnsi" w:eastAsiaTheme="minorHAnsi" w:hAnsiTheme="minorHAnsi" w:cstheme="minorHAnsi"/>
          <w:szCs w:val="22"/>
          <w:lang w:eastAsia="en-US"/>
        </w:rPr>
        <w:t>O</w:t>
      </w:r>
      <w:r w:rsidRPr="00EC40AD">
        <w:rPr>
          <w:rFonts w:asciiTheme="minorHAnsi" w:eastAsiaTheme="minorHAnsi" w:hAnsiTheme="minorHAnsi" w:cstheme="minorHAnsi"/>
          <w:szCs w:val="22"/>
          <w:lang w:eastAsia="en-US"/>
        </w:rPr>
        <w:t xml:space="preserve">bjednatele. </w:t>
      </w:r>
      <w:r w:rsidRPr="00FC1447">
        <w:rPr>
          <w:rFonts w:asciiTheme="minorHAnsi" w:eastAsiaTheme="minorHAnsi" w:hAnsiTheme="minorHAnsi" w:cstheme="minorHAnsi"/>
          <w:szCs w:val="22"/>
          <w:lang w:eastAsia="en-US"/>
        </w:rPr>
        <w:t xml:space="preserve">Ekonomicky přijatelné návrhy bude Objednatel nebo jeho zástupce se Zhotovitelem projektové dokumentace konzultovat </w:t>
      </w:r>
      <w:r w:rsidRPr="00EC40AD">
        <w:rPr>
          <w:rFonts w:asciiTheme="minorHAnsi" w:eastAsiaTheme="minorHAnsi" w:hAnsiTheme="minorHAnsi" w:cstheme="minorHAnsi"/>
          <w:szCs w:val="22"/>
          <w:lang w:eastAsia="en-US"/>
        </w:rPr>
        <w:t xml:space="preserve">na pravidelných výrobních poradách, ze kterých bude pořizovat záznam. Tento záznam písemně odsouhlasí obě smluvní strany. </w:t>
      </w:r>
      <w:r>
        <w:rPr>
          <w:rFonts w:asciiTheme="minorHAnsi" w:eastAsiaTheme="minorHAnsi" w:hAnsiTheme="minorHAnsi" w:cstheme="minorHAnsi"/>
          <w:szCs w:val="22"/>
          <w:lang w:eastAsia="en-US"/>
        </w:rPr>
        <w:t>V</w:t>
      </w:r>
      <w:r w:rsidRPr="00FC1447">
        <w:rPr>
          <w:rFonts w:asciiTheme="minorHAnsi" w:eastAsiaTheme="minorHAnsi" w:hAnsiTheme="minorHAnsi" w:cstheme="minorHAnsi"/>
          <w:szCs w:val="22"/>
          <w:lang w:eastAsia="en-US"/>
        </w:rPr>
        <w:t xml:space="preserve"> případě odsouhlasení Objednatelem budou zapracovány do projektové dokumentace.</w:t>
      </w:r>
      <w:r>
        <w:rPr>
          <w:rFonts w:asciiTheme="minorHAnsi" w:eastAsiaTheme="minorHAnsi" w:hAnsiTheme="minorHAnsi" w:cstheme="minorHAnsi"/>
          <w:szCs w:val="22"/>
          <w:lang w:eastAsia="en-US"/>
        </w:rPr>
        <w:t xml:space="preserve"> </w:t>
      </w:r>
    </w:p>
    <w:p w14:paraId="1BA5D4C4" w14:textId="6CEBEC2A" w:rsidR="00B86FEC" w:rsidRPr="00EC40AD" w:rsidRDefault="008E6D1C" w:rsidP="00C067D8">
      <w:pPr>
        <w:ind w:left="425"/>
        <w:jc w:val="both"/>
        <w:rPr>
          <w:rFonts w:asciiTheme="minorHAnsi" w:eastAsiaTheme="minorHAnsi" w:hAnsiTheme="minorHAnsi" w:cstheme="minorHAnsi"/>
          <w:szCs w:val="22"/>
          <w:lang w:eastAsia="en-US"/>
        </w:rPr>
      </w:pPr>
      <w:r w:rsidRPr="00EC40AD">
        <w:rPr>
          <w:rFonts w:asciiTheme="minorHAnsi" w:eastAsiaTheme="minorHAnsi" w:hAnsiTheme="minorHAnsi" w:cstheme="minorHAnsi"/>
          <w:szCs w:val="22"/>
          <w:lang w:eastAsia="en-US"/>
        </w:rPr>
        <w:t xml:space="preserve">Zhotovitel projektové dokumentace bude respektovat </w:t>
      </w:r>
      <w:r w:rsidRPr="00103AC4">
        <w:rPr>
          <w:rFonts w:asciiTheme="minorHAnsi" w:eastAsiaTheme="minorHAnsi" w:hAnsiTheme="minorHAnsi" w:cstheme="minorHAnsi"/>
          <w:szCs w:val="22"/>
          <w:lang w:eastAsia="en-US"/>
        </w:rPr>
        <w:t xml:space="preserve">podmínky </w:t>
      </w:r>
      <w:r w:rsidR="00FC1447" w:rsidRPr="00103AC4">
        <w:rPr>
          <w:rFonts w:asciiTheme="minorHAnsi" w:eastAsiaTheme="minorHAnsi" w:hAnsiTheme="minorHAnsi" w:cstheme="minorHAnsi"/>
          <w:szCs w:val="22"/>
          <w:lang w:eastAsia="en-US"/>
        </w:rPr>
        <w:t>DOSS</w:t>
      </w:r>
      <w:r w:rsidR="00FC1447">
        <w:rPr>
          <w:rFonts w:asciiTheme="minorHAnsi" w:eastAsiaTheme="minorHAnsi" w:hAnsiTheme="minorHAnsi" w:cstheme="minorHAnsi"/>
          <w:szCs w:val="22"/>
          <w:lang w:eastAsia="en-US"/>
        </w:rPr>
        <w:t xml:space="preserve">, správců inženýrských sítí </w:t>
      </w:r>
      <w:r w:rsidR="000C3794">
        <w:rPr>
          <w:rFonts w:asciiTheme="minorHAnsi" w:eastAsiaTheme="minorHAnsi" w:hAnsiTheme="minorHAnsi" w:cstheme="minorHAnsi"/>
          <w:szCs w:val="22"/>
          <w:lang w:eastAsia="en-US"/>
        </w:rPr>
        <w:t>a</w:t>
      </w:r>
      <w:r w:rsidR="00FC1447">
        <w:rPr>
          <w:rFonts w:asciiTheme="minorHAnsi" w:eastAsiaTheme="minorHAnsi" w:hAnsiTheme="minorHAnsi" w:cstheme="minorHAnsi"/>
          <w:szCs w:val="22"/>
          <w:lang w:eastAsia="en-US"/>
        </w:rPr>
        <w:t> </w:t>
      </w:r>
      <w:r w:rsidR="000C3794">
        <w:rPr>
          <w:rFonts w:asciiTheme="minorHAnsi" w:eastAsiaTheme="minorHAnsi" w:hAnsiTheme="minorHAnsi" w:cstheme="minorHAnsi"/>
          <w:szCs w:val="22"/>
          <w:lang w:eastAsia="en-US"/>
        </w:rPr>
        <w:t xml:space="preserve">stavebního úřadu, </w:t>
      </w:r>
      <w:r w:rsidRPr="00103AC4">
        <w:rPr>
          <w:rFonts w:asciiTheme="minorHAnsi" w:eastAsiaTheme="minorHAnsi" w:hAnsiTheme="minorHAnsi" w:cstheme="minorHAnsi"/>
          <w:szCs w:val="22"/>
          <w:lang w:eastAsia="en-US"/>
        </w:rPr>
        <w:t>které</w:t>
      </w:r>
      <w:r w:rsidRPr="00EC40AD">
        <w:rPr>
          <w:rFonts w:asciiTheme="minorHAnsi" w:eastAsiaTheme="minorHAnsi" w:hAnsiTheme="minorHAnsi" w:cstheme="minorHAnsi"/>
          <w:szCs w:val="22"/>
          <w:lang w:eastAsia="en-US"/>
        </w:rPr>
        <w:t xml:space="preserve"> zapracuje do projektové dokumentace. Projektová dokumentace bude zpracována v souladu s platnými příslušnými právními předpisy a nařízeními. </w:t>
      </w:r>
    </w:p>
    <w:p w14:paraId="1B1F75B8" w14:textId="656C8158" w:rsidR="008E6D1C" w:rsidRPr="00EC40AD" w:rsidRDefault="008E6D1C" w:rsidP="000E7DF7">
      <w:pPr>
        <w:autoSpaceDE w:val="0"/>
        <w:autoSpaceDN w:val="0"/>
        <w:adjustRightInd w:val="0"/>
        <w:spacing w:before="240"/>
        <w:ind w:left="426"/>
        <w:jc w:val="both"/>
        <w:rPr>
          <w:rFonts w:asciiTheme="minorHAnsi" w:eastAsiaTheme="minorHAnsi" w:hAnsiTheme="minorHAnsi" w:cs="Calibri"/>
          <w:b/>
          <w:szCs w:val="22"/>
          <w:u w:val="single"/>
          <w:lang w:eastAsia="en-US"/>
        </w:rPr>
      </w:pPr>
      <w:r w:rsidRPr="00EC40AD">
        <w:rPr>
          <w:rFonts w:asciiTheme="minorHAnsi" w:eastAsiaTheme="minorHAnsi" w:hAnsiTheme="minorHAnsi" w:cs="Calibri"/>
          <w:b/>
          <w:szCs w:val="22"/>
          <w:u w:val="single"/>
          <w:lang w:eastAsia="en-US"/>
        </w:rPr>
        <w:t>Upřesnění předmětu díla - rozsah zpracování projektové dokumentace a zajištění souvisejících činností:</w:t>
      </w:r>
    </w:p>
    <w:p w14:paraId="39B4D565" w14:textId="3AFBB842" w:rsidR="00BF4354" w:rsidRPr="00A91D7E" w:rsidRDefault="003E629C"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A91D7E">
        <w:rPr>
          <w:rFonts w:asciiTheme="minorHAnsi" w:eastAsiaTheme="minorHAnsi" w:hAnsiTheme="minorHAnsi" w:cs="Calibri"/>
          <w:b/>
          <w:szCs w:val="22"/>
          <w:lang w:eastAsia="en-US"/>
        </w:rPr>
        <w:t xml:space="preserve">Příprava zakázky, shromáždění podkladů, </w:t>
      </w:r>
      <w:r w:rsidR="00FA213C">
        <w:rPr>
          <w:rFonts w:asciiTheme="minorHAnsi" w:eastAsiaTheme="minorHAnsi" w:hAnsiTheme="minorHAnsi" w:cs="Calibri"/>
          <w:b/>
          <w:szCs w:val="22"/>
          <w:lang w:eastAsia="en-US"/>
        </w:rPr>
        <w:t xml:space="preserve">zprostředkování průzkumů, </w:t>
      </w:r>
      <w:r w:rsidRPr="00A91D7E">
        <w:rPr>
          <w:rFonts w:asciiTheme="minorHAnsi" w:eastAsiaTheme="minorHAnsi" w:hAnsiTheme="minorHAnsi" w:cs="Calibri"/>
          <w:b/>
          <w:szCs w:val="22"/>
          <w:lang w:eastAsia="en-US"/>
        </w:rPr>
        <w:t xml:space="preserve">zaměření </w:t>
      </w:r>
    </w:p>
    <w:p w14:paraId="37E33E08" w14:textId="4455254A" w:rsidR="003E629C" w:rsidRDefault="00BF4354" w:rsidP="000E7DF7">
      <w:pPr>
        <w:pStyle w:val="Odstavecseseznamem"/>
        <w:autoSpaceDE w:val="0"/>
        <w:autoSpaceDN w:val="0"/>
        <w:adjustRightInd w:val="0"/>
        <w:ind w:left="851"/>
        <w:jc w:val="both"/>
        <w:rPr>
          <w:rFonts w:asciiTheme="minorHAnsi" w:eastAsiaTheme="minorHAnsi" w:hAnsiTheme="minorHAnsi" w:cs="Calibri"/>
          <w:szCs w:val="22"/>
          <w:lang w:eastAsia="en-US"/>
        </w:rPr>
      </w:pPr>
      <w:r>
        <w:rPr>
          <w:rFonts w:asciiTheme="minorHAnsi" w:eastAsiaTheme="minorHAnsi" w:hAnsiTheme="minorHAnsi" w:cs="Calibri"/>
          <w:szCs w:val="22"/>
          <w:lang w:eastAsia="en-US"/>
        </w:rPr>
        <w:t>Z</w:t>
      </w:r>
      <w:r w:rsidR="003E629C" w:rsidRPr="00A91D7E">
        <w:rPr>
          <w:rFonts w:asciiTheme="minorHAnsi" w:eastAsiaTheme="minorHAnsi" w:hAnsiTheme="minorHAnsi" w:cs="Calibri"/>
          <w:szCs w:val="22"/>
          <w:lang w:eastAsia="en-US"/>
        </w:rPr>
        <w:t>ajištění potřebných podkladů, průzkum</w:t>
      </w:r>
      <w:r>
        <w:rPr>
          <w:rFonts w:asciiTheme="minorHAnsi" w:eastAsiaTheme="minorHAnsi" w:hAnsiTheme="minorHAnsi" w:cs="Calibri"/>
          <w:szCs w:val="22"/>
          <w:lang w:eastAsia="en-US"/>
        </w:rPr>
        <w:t>ů</w:t>
      </w:r>
      <w:r w:rsidR="003E629C" w:rsidRPr="00A91D7E">
        <w:rPr>
          <w:rFonts w:asciiTheme="minorHAnsi" w:eastAsiaTheme="minorHAnsi" w:hAnsiTheme="minorHAnsi" w:cs="Calibri"/>
          <w:szCs w:val="22"/>
          <w:lang w:eastAsia="en-US"/>
        </w:rPr>
        <w:t xml:space="preserve">, zjištění </w:t>
      </w:r>
      <w:r w:rsidR="00694B33">
        <w:rPr>
          <w:rFonts w:asciiTheme="minorHAnsi" w:eastAsiaTheme="minorHAnsi" w:hAnsiTheme="minorHAnsi" w:cs="Calibri"/>
          <w:szCs w:val="22"/>
          <w:lang w:eastAsia="en-US"/>
        </w:rPr>
        <w:t xml:space="preserve">všech </w:t>
      </w:r>
      <w:r w:rsidR="003E629C" w:rsidRPr="00A91D7E">
        <w:rPr>
          <w:rFonts w:asciiTheme="minorHAnsi" w:eastAsiaTheme="minorHAnsi" w:hAnsiTheme="minorHAnsi" w:cs="Calibri"/>
          <w:szCs w:val="22"/>
          <w:lang w:eastAsia="en-US"/>
        </w:rPr>
        <w:t xml:space="preserve">podmínek nutných pro výstavbu, analýza stavu staveniště a jeho okolí. Ověření aktuálního stavu veškerých sítí </w:t>
      </w:r>
      <w:r w:rsidR="001E603F">
        <w:rPr>
          <w:rFonts w:asciiTheme="minorHAnsi" w:eastAsiaTheme="minorHAnsi" w:hAnsiTheme="minorHAnsi" w:cs="Calibri"/>
          <w:szCs w:val="22"/>
          <w:lang w:eastAsia="en-US"/>
        </w:rPr>
        <w:t>potřebném</w:t>
      </w:r>
      <w:r w:rsidR="003E629C" w:rsidRPr="00A91D7E">
        <w:rPr>
          <w:rFonts w:asciiTheme="minorHAnsi" w:eastAsiaTheme="minorHAnsi" w:hAnsiTheme="minorHAnsi" w:cs="Calibri"/>
          <w:szCs w:val="22"/>
          <w:lang w:eastAsia="en-US"/>
        </w:rPr>
        <w:t xml:space="preserve"> rozsahu, projednání se správci dotčených sítí</w:t>
      </w:r>
      <w:r w:rsidR="00694B33">
        <w:rPr>
          <w:rFonts w:asciiTheme="minorHAnsi" w:eastAsiaTheme="minorHAnsi" w:hAnsiTheme="minorHAnsi" w:cs="Calibri"/>
          <w:szCs w:val="22"/>
          <w:lang w:eastAsia="en-US"/>
        </w:rPr>
        <w:t xml:space="preserve"> v potřebném rozsahu</w:t>
      </w:r>
      <w:r w:rsidR="003E629C" w:rsidRPr="00A91D7E">
        <w:rPr>
          <w:rFonts w:asciiTheme="minorHAnsi" w:eastAsiaTheme="minorHAnsi" w:hAnsiTheme="minorHAnsi" w:cs="Calibri"/>
          <w:szCs w:val="22"/>
          <w:lang w:eastAsia="en-US"/>
        </w:rPr>
        <w:t xml:space="preserve">. </w:t>
      </w:r>
      <w:r w:rsidR="00FA213C" w:rsidRPr="00FA213C">
        <w:rPr>
          <w:rFonts w:asciiTheme="minorHAnsi" w:eastAsiaTheme="minorHAnsi" w:hAnsiTheme="minorHAnsi" w:cs="Calibri"/>
          <w:szCs w:val="22"/>
          <w:lang w:eastAsia="en-US"/>
        </w:rPr>
        <w:t xml:space="preserve">Dodavatel provede </w:t>
      </w:r>
      <w:r w:rsidR="001241EA">
        <w:rPr>
          <w:rFonts w:asciiTheme="minorHAnsi" w:eastAsiaTheme="minorHAnsi" w:hAnsiTheme="minorHAnsi" w:cs="Calibri"/>
          <w:szCs w:val="22"/>
          <w:lang w:eastAsia="en-US"/>
        </w:rPr>
        <w:t xml:space="preserve">zaměření a </w:t>
      </w:r>
      <w:r w:rsidR="00FA213C" w:rsidRPr="00FA213C">
        <w:rPr>
          <w:rFonts w:asciiTheme="minorHAnsi" w:eastAsiaTheme="minorHAnsi" w:hAnsiTheme="minorHAnsi" w:cs="Calibri"/>
          <w:szCs w:val="22"/>
          <w:lang w:eastAsia="en-US"/>
        </w:rPr>
        <w:t xml:space="preserve">veškeré nezbytné průzkumy </w:t>
      </w:r>
      <w:r w:rsidR="001241EA" w:rsidRPr="00FA213C">
        <w:rPr>
          <w:rFonts w:asciiTheme="minorHAnsi" w:eastAsiaTheme="minorHAnsi" w:hAnsiTheme="minorHAnsi" w:cs="Calibri"/>
          <w:szCs w:val="22"/>
          <w:lang w:eastAsia="en-US"/>
        </w:rPr>
        <w:t>nutn</w:t>
      </w:r>
      <w:r w:rsidR="001241EA">
        <w:rPr>
          <w:rFonts w:asciiTheme="minorHAnsi" w:eastAsiaTheme="minorHAnsi" w:hAnsiTheme="minorHAnsi" w:cs="Calibri"/>
          <w:szCs w:val="22"/>
          <w:lang w:eastAsia="en-US"/>
        </w:rPr>
        <w:t>é</w:t>
      </w:r>
      <w:r w:rsidR="001241EA" w:rsidRPr="00FA213C">
        <w:rPr>
          <w:rFonts w:asciiTheme="minorHAnsi" w:eastAsiaTheme="minorHAnsi" w:hAnsiTheme="minorHAnsi" w:cs="Calibri"/>
          <w:szCs w:val="22"/>
          <w:lang w:eastAsia="en-US"/>
        </w:rPr>
        <w:t xml:space="preserve"> </w:t>
      </w:r>
      <w:r w:rsidR="00FA213C" w:rsidRPr="00FA213C">
        <w:rPr>
          <w:rFonts w:asciiTheme="minorHAnsi" w:eastAsiaTheme="minorHAnsi" w:hAnsiTheme="minorHAnsi" w:cs="Calibri"/>
          <w:szCs w:val="22"/>
          <w:lang w:eastAsia="en-US"/>
        </w:rPr>
        <w:t>pro zpracování DSP.</w:t>
      </w:r>
      <w:r w:rsidR="00FA213C">
        <w:rPr>
          <w:rFonts w:asciiTheme="minorHAnsi" w:eastAsiaTheme="minorHAnsi" w:hAnsiTheme="minorHAnsi" w:cs="Calibri"/>
          <w:szCs w:val="22"/>
          <w:lang w:eastAsia="en-US"/>
        </w:rPr>
        <w:t xml:space="preserve"> Dodavatel p</w:t>
      </w:r>
      <w:r w:rsidR="003E629C" w:rsidRPr="00A91D7E">
        <w:rPr>
          <w:rFonts w:asciiTheme="minorHAnsi" w:eastAsiaTheme="minorHAnsi" w:hAnsiTheme="minorHAnsi" w:cs="Calibri"/>
          <w:szCs w:val="22"/>
          <w:lang w:eastAsia="en-US"/>
        </w:rPr>
        <w:t>rojedná záměr</w:t>
      </w:r>
      <w:r w:rsidR="00FA213C">
        <w:rPr>
          <w:rFonts w:asciiTheme="minorHAnsi" w:eastAsiaTheme="minorHAnsi" w:hAnsiTheme="minorHAnsi" w:cs="Calibri"/>
          <w:szCs w:val="22"/>
          <w:lang w:eastAsia="en-US"/>
        </w:rPr>
        <w:t xml:space="preserve"> </w:t>
      </w:r>
      <w:r w:rsidR="003E629C" w:rsidRPr="00A91D7E">
        <w:rPr>
          <w:rFonts w:asciiTheme="minorHAnsi" w:eastAsiaTheme="minorHAnsi" w:hAnsiTheme="minorHAnsi" w:cs="Calibri"/>
          <w:szCs w:val="22"/>
          <w:lang w:eastAsia="en-US"/>
        </w:rPr>
        <w:t>objednatele se stavebním úřadem za účelem určení rozsahu dokumentace.</w:t>
      </w:r>
      <w:r w:rsidR="00694B33" w:rsidRPr="00694B33">
        <w:rPr>
          <w:rFonts w:asciiTheme="minorHAnsi" w:eastAsiaTheme="minorHAnsi" w:hAnsiTheme="minorHAnsi" w:cs="Calibri"/>
          <w:szCs w:val="22"/>
          <w:lang w:eastAsia="en-US"/>
        </w:rPr>
        <w:t xml:space="preserve"> </w:t>
      </w:r>
      <w:r w:rsidR="00694B33">
        <w:rPr>
          <w:rFonts w:asciiTheme="minorHAnsi" w:eastAsiaTheme="minorHAnsi" w:hAnsiTheme="minorHAnsi" w:cs="Calibri"/>
          <w:szCs w:val="22"/>
          <w:lang w:eastAsia="en-US"/>
        </w:rPr>
        <w:t xml:space="preserve">Vybraný dodavatel dostane k dispozici zaměření stávajícího stavu – stavební část (bez zaměření rozvodů ZTI a elektroinstalací) ve </w:t>
      </w:r>
      <w:proofErr w:type="gramStart"/>
      <w:r w:rsidR="00694B33">
        <w:rPr>
          <w:rFonts w:asciiTheme="minorHAnsi" w:eastAsiaTheme="minorHAnsi" w:hAnsiTheme="minorHAnsi" w:cs="Calibri"/>
          <w:szCs w:val="22"/>
          <w:lang w:eastAsia="en-US"/>
        </w:rPr>
        <w:t>formátu .</w:t>
      </w:r>
      <w:proofErr w:type="spellStart"/>
      <w:r w:rsidR="00694B33">
        <w:rPr>
          <w:rFonts w:asciiTheme="minorHAnsi" w:eastAsiaTheme="minorHAnsi" w:hAnsiTheme="minorHAnsi" w:cs="Calibri"/>
          <w:szCs w:val="22"/>
          <w:lang w:eastAsia="en-US"/>
        </w:rPr>
        <w:t>dwg</w:t>
      </w:r>
      <w:proofErr w:type="spellEnd"/>
      <w:proofErr w:type="gramEnd"/>
      <w:r w:rsidR="00694B33">
        <w:rPr>
          <w:rFonts w:asciiTheme="minorHAnsi" w:eastAsiaTheme="minorHAnsi" w:hAnsiTheme="minorHAnsi" w:cs="Calibri"/>
          <w:szCs w:val="22"/>
          <w:lang w:eastAsia="en-US"/>
        </w:rPr>
        <w:t>.</w:t>
      </w:r>
    </w:p>
    <w:p w14:paraId="3C12E88D" w14:textId="1A9288E7" w:rsidR="00FA213C" w:rsidRPr="00FA213C" w:rsidRDefault="00FA213C" w:rsidP="000E7DF7">
      <w:pPr>
        <w:pStyle w:val="Odstavecseseznamem"/>
        <w:numPr>
          <w:ilvl w:val="0"/>
          <w:numId w:val="43"/>
        </w:numPr>
        <w:autoSpaceDE w:val="0"/>
        <w:autoSpaceDN w:val="0"/>
        <w:adjustRightInd w:val="0"/>
        <w:ind w:left="850" w:hanging="424"/>
        <w:jc w:val="both"/>
        <w:rPr>
          <w:rFonts w:asciiTheme="minorHAnsi" w:eastAsiaTheme="minorHAnsi" w:hAnsiTheme="minorHAnsi" w:cs="Calibri"/>
          <w:b/>
          <w:szCs w:val="22"/>
          <w:lang w:eastAsia="en-US"/>
        </w:rPr>
      </w:pPr>
      <w:r w:rsidRPr="00FA213C">
        <w:rPr>
          <w:rFonts w:asciiTheme="minorHAnsi" w:eastAsiaTheme="minorHAnsi" w:hAnsiTheme="minorHAnsi" w:cs="Calibri"/>
          <w:b/>
          <w:szCs w:val="22"/>
          <w:lang w:eastAsia="en-US"/>
        </w:rPr>
        <w:t>Zpracování projektové dokumentace pro</w:t>
      </w:r>
      <w:r w:rsidR="00E3667C">
        <w:rPr>
          <w:rFonts w:asciiTheme="minorHAnsi" w:eastAsiaTheme="minorHAnsi" w:hAnsiTheme="minorHAnsi" w:cs="Calibri"/>
          <w:b/>
          <w:szCs w:val="22"/>
          <w:lang w:eastAsia="en-US"/>
        </w:rPr>
        <w:t xml:space="preserve"> </w:t>
      </w:r>
      <w:r w:rsidRPr="00FA213C">
        <w:rPr>
          <w:rFonts w:asciiTheme="minorHAnsi" w:eastAsiaTheme="minorHAnsi" w:hAnsiTheme="minorHAnsi" w:cs="Calibri"/>
          <w:b/>
          <w:szCs w:val="22"/>
          <w:lang w:eastAsia="en-US"/>
        </w:rPr>
        <w:t xml:space="preserve">vydání stavebního povolení v rozsahu </w:t>
      </w:r>
      <w:r w:rsidR="007C70CD">
        <w:rPr>
          <w:rFonts w:asciiTheme="minorHAnsi" w:eastAsiaTheme="minorHAnsi" w:hAnsiTheme="minorHAnsi" w:cs="Calibri"/>
          <w:b/>
          <w:szCs w:val="22"/>
          <w:lang w:eastAsia="en-US"/>
        </w:rPr>
        <w:t xml:space="preserve">příslušných právních předpisů </w:t>
      </w:r>
      <w:r w:rsidRPr="00FA213C">
        <w:rPr>
          <w:rFonts w:asciiTheme="minorHAnsi" w:eastAsiaTheme="minorHAnsi" w:hAnsiTheme="minorHAnsi" w:cs="Calibri"/>
          <w:b/>
          <w:szCs w:val="22"/>
          <w:lang w:eastAsia="en-US"/>
        </w:rPr>
        <w:t>vč.</w:t>
      </w:r>
      <w:r w:rsidR="001241EA">
        <w:rPr>
          <w:rFonts w:asciiTheme="minorHAnsi" w:eastAsiaTheme="minorHAnsi" w:hAnsiTheme="minorHAnsi" w:cs="Calibri"/>
          <w:b/>
          <w:szCs w:val="22"/>
          <w:lang w:eastAsia="en-US"/>
        </w:rPr>
        <w:t xml:space="preserve"> všech potřebných výpočtů </w:t>
      </w:r>
      <w:r w:rsidR="00E16793">
        <w:rPr>
          <w:rFonts w:asciiTheme="minorHAnsi" w:eastAsiaTheme="minorHAnsi" w:hAnsiTheme="minorHAnsi" w:cs="Calibri"/>
          <w:b/>
          <w:szCs w:val="22"/>
          <w:lang w:eastAsia="en-US"/>
        </w:rPr>
        <w:t>apod</w:t>
      </w:r>
      <w:r w:rsidRPr="00FA213C">
        <w:rPr>
          <w:rFonts w:asciiTheme="minorHAnsi" w:eastAsiaTheme="minorHAnsi" w:hAnsiTheme="minorHAnsi" w:cs="Calibri"/>
          <w:b/>
          <w:szCs w:val="22"/>
          <w:lang w:eastAsia="en-US"/>
        </w:rPr>
        <w:t>.</w:t>
      </w:r>
    </w:p>
    <w:p w14:paraId="3C7034C1" w14:textId="77777777" w:rsidR="00FA213C" w:rsidRPr="00FA213C" w:rsidRDefault="00FA213C" w:rsidP="000E7DF7">
      <w:pPr>
        <w:pStyle w:val="Odstavecseseznamem"/>
        <w:autoSpaceDE w:val="0"/>
        <w:autoSpaceDN w:val="0"/>
        <w:adjustRightInd w:val="0"/>
        <w:ind w:left="851"/>
        <w:jc w:val="both"/>
        <w:rPr>
          <w:rFonts w:asciiTheme="minorHAnsi" w:eastAsiaTheme="minorHAnsi" w:hAnsiTheme="minorHAnsi" w:cs="Calibri"/>
          <w:szCs w:val="22"/>
          <w:lang w:eastAsia="en-US"/>
        </w:rPr>
      </w:pPr>
      <w:r w:rsidRPr="00FA213C">
        <w:rPr>
          <w:rFonts w:asciiTheme="minorHAnsi" w:eastAsiaTheme="minorHAnsi" w:hAnsiTheme="minorHAnsi" w:cs="Calibri"/>
          <w:szCs w:val="22"/>
          <w:lang w:eastAsia="en-US"/>
        </w:rPr>
        <w:t xml:space="preserve">Projektová dokumentace bude respektovat zapracování podmínek DOSS, popřípadě jiných výsledků stavebního řízení, do projektové dokumentace. V projektové dokumentaci budou dodrženy obecné požadavky na bezpečnost a ochranu zdraví při práci a zvláštní požadavky pro vybrané druhy staveb. </w:t>
      </w:r>
    </w:p>
    <w:p w14:paraId="37A49E30" w14:textId="77777777" w:rsidR="00FA213C" w:rsidRDefault="00FA213C" w:rsidP="000E7DF7">
      <w:pPr>
        <w:pStyle w:val="Odstavecseseznamem"/>
        <w:autoSpaceDE w:val="0"/>
        <w:autoSpaceDN w:val="0"/>
        <w:adjustRightInd w:val="0"/>
        <w:ind w:left="851"/>
        <w:jc w:val="both"/>
        <w:rPr>
          <w:rFonts w:asciiTheme="minorHAnsi" w:eastAsiaTheme="minorHAnsi" w:hAnsiTheme="minorHAnsi" w:cs="Calibri"/>
          <w:szCs w:val="22"/>
          <w:lang w:eastAsia="en-US"/>
        </w:rPr>
      </w:pPr>
      <w:r w:rsidRPr="00FA213C">
        <w:rPr>
          <w:rFonts w:asciiTheme="minorHAnsi" w:eastAsiaTheme="minorHAnsi" w:hAnsiTheme="minorHAnsi" w:cs="Calibri"/>
          <w:szCs w:val="22"/>
          <w:lang w:eastAsia="en-US"/>
        </w:rPr>
        <w:t>Projektová dokumentace bude vypracována v souladu se všemi relevantními platnými a účinnými právními předpisy, bude odpovídat platným ČSN, ON, TP a ISO, jiným oborovým a kvalitativním předpisům a obecně doporučovaným technologickým postupům, bez ohledu na jejich obecnou závaznost, když smluvní strany si pro případ obecné nezávaznosti takových předpisů sjednávají jejich závaznost pro účely smluvního vztahu touto smlouvou založeného.</w:t>
      </w:r>
    </w:p>
    <w:p w14:paraId="5675BD56" w14:textId="2766AD93" w:rsidR="00AC1ABB" w:rsidRPr="00AC1ABB" w:rsidRDefault="00FA213C" w:rsidP="00AC1ABB">
      <w:pPr>
        <w:pStyle w:val="Odstavecseseznamem"/>
        <w:autoSpaceDE w:val="0"/>
        <w:autoSpaceDN w:val="0"/>
        <w:adjustRightInd w:val="0"/>
        <w:ind w:left="851"/>
        <w:jc w:val="both"/>
        <w:rPr>
          <w:rFonts w:asciiTheme="minorHAnsi" w:eastAsiaTheme="minorHAnsi" w:hAnsiTheme="minorHAnsi" w:cs="Calibri"/>
          <w:szCs w:val="22"/>
          <w:lang w:eastAsia="en-US"/>
        </w:rPr>
      </w:pPr>
      <w:r w:rsidRPr="00D67AC0">
        <w:rPr>
          <w:rFonts w:asciiTheme="minorHAnsi" w:eastAsiaTheme="minorHAnsi" w:hAnsiTheme="minorHAnsi" w:cs="Calibri"/>
          <w:b/>
          <w:szCs w:val="22"/>
          <w:lang w:eastAsia="en-US"/>
        </w:rPr>
        <w:t>Součástí předmětu plnění díla bude</w:t>
      </w:r>
      <w:r w:rsidRPr="00FA213C">
        <w:rPr>
          <w:rFonts w:asciiTheme="minorHAnsi" w:eastAsiaTheme="minorHAnsi" w:hAnsiTheme="minorHAnsi" w:cs="Calibri"/>
          <w:szCs w:val="22"/>
          <w:lang w:eastAsia="en-US"/>
        </w:rPr>
        <w:t xml:space="preserve"> také posouzení požárně bezpečnostního řešení, vypracování energetického posudku a průkazu energetické náročnosti PENB</w:t>
      </w:r>
      <w:r w:rsidR="00D67AC0">
        <w:rPr>
          <w:rFonts w:asciiTheme="minorHAnsi" w:eastAsiaTheme="minorHAnsi" w:hAnsiTheme="minorHAnsi" w:cs="Calibri"/>
          <w:szCs w:val="22"/>
          <w:lang w:eastAsia="en-US"/>
        </w:rPr>
        <w:t xml:space="preserve">. </w:t>
      </w:r>
      <w:r w:rsidR="00AC1ABB">
        <w:rPr>
          <w:rFonts w:asciiTheme="minorHAnsi" w:eastAsiaTheme="minorHAnsi" w:hAnsiTheme="minorHAnsi" w:cs="Calibri"/>
          <w:szCs w:val="22"/>
          <w:lang w:eastAsia="en-US"/>
        </w:rPr>
        <w:t>Součástí předmětu plnění je rovněž zpracování předběžného propočtu investičních nákladů stavby.</w:t>
      </w:r>
    </w:p>
    <w:p w14:paraId="158AE647" w14:textId="77777777" w:rsidR="00E3667C" w:rsidRDefault="00FA213C" w:rsidP="0006012C">
      <w:pPr>
        <w:pStyle w:val="Odstavecseseznamem"/>
        <w:autoSpaceDE w:val="0"/>
        <w:autoSpaceDN w:val="0"/>
        <w:adjustRightInd w:val="0"/>
        <w:ind w:left="851"/>
        <w:jc w:val="both"/>
        <w:rPr>
          <w:rFonts w:asciiTheme="minorHAnsi" w:eastAsiaTheme="minorHAnsi" w:hAnsiTheme="minorHAnsi" w:cs="Calibri"/>
          <w:szCs w:val="22"/>
          <w:lang w:eastAsia="en-US"/>
        </w:rPr>
      </w:pPr>
      <w:r w:rsidRPr="00FA213C">
        <w:rPr>
          <w:rFonts w:asciiTheme="minorHAnsi" w:eastAsiaTheme="minorHAnsi" w:hAnsiTheme="minorHAnsi" w:cs="Calibri"/>
          <w:szCs w:val="22"/>
          <w:lang w:eastAsia="en-US"/>
        </w:rPr>
        <w:lastRenderedPageBreak/>
        <w:t>Požadovaný výstup:</w:t>
      </w:r>
      <w:r w:rsidR="0006012C">
        <w:rPr>
          <w:rFonts w:asciiTheme="minorHAnsi" w:eastAsiaTheme="minorHAnsi" w:hAnsiTheme="minorHAnsi" w:cs="Calibri"/>
          <w:szCs w:val="22"/>
          <w:lang w:eastAsia="en-US"/>
        </w:rPr>
        <w:t xml:space="preserve"> </w:t>
      </w:r>
    </w:p>
    <w:p w14:paraId="2BA6FC34" w14:textId="77777777" w:rsidR="00554215" w:rsidRDefault="00FA213C" w:rsidP="00554215">
      <w:pPr>
        <w:pStyle w:val="Odstavecseseznamem"/>
        <w:autoSpaceDE w:val="0"/>
        <w:autoSpaceDN w:val="0"/>
        <w:adjustRightInd w:val="0"/>
        <w:ind w:left="851"/>
        <w:jc w:val="both"/>
        <w:rPr>
          <w:rFonts w:asciiTheme="minorHAnsi" w:eastAsiaTheme="minorHAnsi" w:hAnsiTheme="minorHAnsi" w:cs="Calibri"/>
          <w:szCs w:val="22"/>
          <w:lang w:eastAsia="en-US"/>
        </w:rPr>
      </w:pPr>
      <w:r w:rsidRPr="00FA213C">
        <w:rPr>
          <w:rFonts w:asciiTheme="minorHAnsi" w:eastAsiaTheme="minorHAnsi" w:hAnsiTheme="minorHAnsi" w:cs="Calibri"/>
          <w:szCs w:val="22"/>
          <w:lang w:eastAsia="en-US"/>
        </w:rPr>
        <w:t xml:space="preserve">PD 1 x na datovém nosiči v elektronické podobě v kompatibilním nativním </w:t>
      </w:r>
      <w:proofErr w:type="gramStart"/>
      <w:r w:rsidRPr="00FA213C">
        <w:rPr>
          <w:rFonts w:asciiTheme="minorHAnsi" w:eastAsiaTheme="minorHAnsi" w:hAnsiTheme="minorHAnsi" w:cs="Calibri"/>
          <w:szCs w:val="22"/>
          <w:lang w:eastAsia="en-US"/>
        </w:rPr>
        <w:t>formátu .</w:t>
      </w:r>
      <w:proofErr w:type="spellStart"/>
      <w:r w:rsidRPr="00FA213C">
        <w:rPr>
          <w:rFonts w:asciiTheme="minorHAnsi" w:eastAsiaTheme="minorHAnsi" w:hAnsiTheme="minorHAnsi" w:cs="Calibri"/>
          <w:szCs w:val="22"/>
          <w:lang w:eastAsia="en-US"/>
        </w:rPr>
        <w:t>dwg</w:t>
      </w:r>
      <w:proofErr w:type="spellEnd"/>
      <w:proofErr w:type="gramEnd"/>
      <w:r w:rsidRPr="00FA213C">
        <w:rPr>
          <w:rFonts w:asciiTheme="minorHAnsi" w:eastAsiaTheme="minorHAnsi" w:hAnsiTheme="minorHAnsi" w:cs="Calibri"/>
          <w:szCs w:val="22"/>
          <w:lang w:eastAsia="en-US"/>
        </w:rPr>
        <w:t>, dále ve formátech .</w:t>
      </w:r>
      <w:proofErr w:type="spellStart"/>
      <w:r w:rsidRPr="00FA213C">
        <w:rPr>
          <w:rFonts w:asciiTheme="minorHAnsi" w:eastAsiaTheme="minorHAnsi" w:hAnsiTheme="minorHAnsi" w:cs="Calibri"/>
          <w:szCs w:val="22"/>
          <w:lang w:eastAsia="en-US"/>
        </w:rPr>
        <w:t>pdf</w:t>
      </w:r>
      <w:proofErr w:type="spellEnd"/>
      <w:r w:rsidRPr="00FA213C">
        <w:rPr>
          <w:rFonts w:asciiTheme="minorHAnsi" w:eastAsiaTheme="minorHAnsi" w:hAnsiTheme="minorHAnsi" w:cs="Calibri"/>
          <w:szCs w:val="22"/>
          <w:lang w:eastAsia="en-US"/>
        </w:rPr>
        <w:t xml:space="preserve"> .</w:t>
      </w:r>
      <w:proofErr w:type="spellStart"/>
      <w:r w:rsidRPr="00FA213C">
        <w:rPr>
          <w:rFonts w:asciiTheme="minorHAnsi" w:eastAsiaTheme="minorHAnsi" w:hAnsiTheme="minorHAnsi" w:cs="Calibri"/>
          <w:szCs w:val="22"/>
          <w:lang w:eastAsia="en-US"/>
        </w:rPr>
        <w:t>xls</w:t>
      </w:r>
      <w:proofErr w:type="spellEnd"/>
      <w:r w:rsidRPr="00FA213C">
        <w:rPr>
          <w:rFonts w:asciiTheme="minorHAnsi" w:eastAsiaTheme="minorHAnsi" w:hAnsiTheme="minorHAnsi" w:cs="Calibri"/>
          <w:szCs w:val="22"/>
          <w:lang w:eastAsia="en-US"/>
        </w:rPr>
        <w:t>, .</w:t>
      </w:r>
      <w:proofErr w:type="spellStart"/>
      <w:r w:rsidRPr="00FA213C">
        <w:rPr>
          <w:rFonts w:asciiTheme="minorHAnsi" w:eastAsiaTheme="minorHAnsi" w:hAnsiTheme="minorHAnsi" w:cs="Calibri"/>
          <w:szCs w:val="22"/>
          <w:lang w:eastAsia="en-US"/>
        </w:rPr>
        <w:t>unixml</w:t>
      </w:r>
      <w:proofErr w:type="spellEnd"/>
      <w:r w:rsidRPr="00FA213C">
        <w:rPr>
          <w:rFonts w:asciiTheme="minorHAnsi" w:eastAsiaTheme="minorHAnsi" w:hAnsiTheme="minorHAnsi" w:cs="Calibri"/>
          <w:szCs w:val="22"/>
          <w:lang w:eastAsia="en-US"/>
        </w:rPr>
        <w:t>, .</w:t>
      </w:r>
      <w:proofErr w:type="spellStart"/>
      <w:r w:rsidRPr="00FA213C">
        <w:rPr>
          <w:rFonts w:asciiTheme="minorHAnsi" w:eastAsiaTheme="minorHAnsi" w:hAnsiTheme="minorHAnsi" w:cs="Calibri"/>
          <w:szCs w:val="22"/>
          <w:lang w:eastAsia="en-US"/>
        </w:rPr>
        <w:t>xml</w:t>
      </w:r>
      <w:proofErr w:type="spellEnd"/>
      <w:r w:rsidRPr="00FA213C">
        <w:rPr>
          <w:rFonts w:asciiTheme="minorHAnsi" w:eastAsiaTheme="minorHAnsi" w:hAnsiTheme="minorHAnsi" w:cs="Calibri"/>
          <w:szCs w:val="22"/>
          <w:lang w:eastAsia="en-US"/>
        </w:rPr>
        <w:t xml:space="preserve"> .</w:t>
      </w:r>
      <w:proofErr w:type="spellStart"/>
      <w:r w:rsidRPr="00FA213C">
        <w:rPr>
          <w:rFonts w:asciiTheme="minorHAnsi" w:eastAsiaTheme="minorHAnsi" w:hAnsiTheme="minorHAnsi" w:cs="Calibri"/>
          <w:szCs w:val="22"/>
          <w:lang w:eastAsia="en-US"/>
        </w:rPr>
        <w:t>docx</w:t>
      </w:r>
      <w:proofErr w:type="spellEnd"/>
      <w:r w:rsidRPr="00FA213C">
        <w:rPr>
          <w:rFonts w:asciiTheme="minorHAnsi" w:eastAsiaTheme="minorHAnsi" w:hAnsiTheme="minorHAnsi" w:cs="Calibri"/>
          <w:szCs w:val="22"/>
          <w:lang w:eastAsia="en-US"/>
        </w:rPr>
        <w:t xml:space="preserve">. Počet </w:t>
      </w:r>
      <w:proofErr w:type="spellStart"/>
      <w:r w:rsidRPr="00FA213C">
        <w:rPr>
          <w:rFonts w:asciiTheme="minorHAnsi" w:eastAsiaTheme="minorHAnsi" w:hAnsiTheme="minorHAnsi" w:cs="Calibri"/>
          <w:szCs w:val="22"/>
          <w:lang w:eastAsia="en-US"/>
        </w:rPr>
        <w:t>paré</w:t>
      </w:r>
      <w:proofErr w:type="spellEnd"/>
      <w:r w:rsidRPr="00FA213C">
        <w:rPr>
          <w:rFonts w:asciiTheme="minorHAnsi" w:eastAsiaTheme="minorHAnsi" w:hAnsiTheme="minorHAnsi" w:cs="Calibri"/>
          <w:szCs w:val="22"/>
          <w:lang w:eastAsia="en-US"/>
        </w:rPr>
        <w:t xml:space="preserve"> v listinné podobě se bude odvíjet výhradně od potřeby stavebního úřadu a dotčených orgánů státní správy pro zajištění potřebných stanovisek +</w:t>
      </w:r>
      <w:r w:rsidR="004B7C4E">
        <w:rPr>
          <w:rFonts w:asciiTheme="minorHAnsi" w:eastAsiaTheme="minorHAnsi" w:hAnsiTheme="minorHAnsi" w:cs="Calibri"/>
          <w:szCs w:val="22"/>
          <w:lang w:eastAsia="en-US"/>
        </w:rPr>
        <w:t xml:space="preserve"> </w:t>
      </w:r>
      <w:r w:rsidR="00FE323A">
        <w:rPr>
          <w:rFonts w:asciiTheme="minorHAnsi" w:eastAsiaTheme="minorHAnsi" w:hAnsiTheme="minorHAnsi" w:cs="Calibri"/>
          <w:szCs w:val="22"/>
          <w:lang w:eastAsia="en-US"/>
        </w:rPr>
        <w:t xml:space="preserve">2 </w:t>
      </w:r>
      <w:r w:rsidR="000E7DF7">
        <w:rPr>
          <w:rFonts w:asciiTheme="minorHAnsi" w:eastAsiaTheme="minorHAnsi" w:hAnsiTheme="minorHAnsi" w:cs="Calibri"/>
          <w:szCs w:val="22"/>
          <w:lang w:eastAsia="en-US"/>
        </w:rPr>
        <w:t>x</w:t>
      </w:r>
      <w:r w:rsidR="0006012C">
        <w:rPr>
          <w:rFonts w:asciiTheme="minorHAnsi" w:eastAsiaTheme="minorHAnsi" w:hAnsiTheme="minorHAnsi" w:cs="Calibri"/>
          <w:szCs w:val="22"/>
          <w:lang w:eastAsia="en-US"/>
        </w:rPr>
        <w:t xml:space="preserve"> </w:t>
      </w:r>
      <w:r w:rsidR="00FE323A">
        <w:rPr>
          <w:rFonts w:asciiTheme="minorHAnsi" w:eastAsiaTheme="minorHAnsi" w:hAnsiTheme="minorHAnsi" w:cs="Calibri"/>
          <w:szCs w:val="22"/>
          <w:lang w:eastAsia="en-US"/>
        </w:rPr>
        <w:t xml:space="preserve">listinné </w:t>
      </w:r>
      <w:proofErr w:type="spellStart"/>
      <w:r w:rsidRPr="00FA213C">
        <w:rPr>
          <w:rFonts w:asciiTheme="minorHAnsi" w:eastAsiaTheme="minorHAnsi" w:hAnsiTheme="minorHAnsi" w:cs="Calibri"/>
          <w:szCs w:val="22"/>
          <w:lang w:eastAsia="en-US"/>
        </w:rPr>
        <w:t>paré</w:t>
      </w:r>
      <w:proofErr w:type="spellEnd"/>
      <w:r w:rsidRPr="00FA213C">
        <w:rPr>
          <w:rFonts w:asciiTheme="minorHAnsi" w:eastAsiaTheme="minorHAnsi" w:hAnsiTheme="minorHAnsi" w:cs="Calibri"/>
          <w:szCs w:val="22"/>
          <w:lang w:eastAsia="en-US"/>
        </w:rPr>
        <w:t xml:space="preserve"> pro Objednatele.</w:t>
      </w:r>
      <w:r w:rsidR="0006012C">
        <w:rPr>
          <w:rFonts w:asciiTheme="minorHAnsi" w:eastAsiaTheme="minorHAnsi" w:hAnsiTheme="minorHAnsi" w:cs="Calibri"/>
          <w:szCs w:val="22"/>
          <w:lang w:eastAsia="en-US"/>
        </w:rPr>
        <w:t xml:space="preserve"> </w:t>
      </w:r>
    </w:p>
    <w:p w14:paraId="0A89AF14" w14:textId="77777777" w:rsidR="00DD29B5" w:rsidRPr="00317A03" w:rsidRDefault="00554215" w:rsidP="000E7DF7">
      <w:pPr>
        <w:pStyle w:val="Odstavecseseznamem"/>
        <w:numPr>
          <w:ilvl w:val="0"/>
          <w:numId w:val="43"/>
        </w:numPr>
        <w:autoSpaceDE w:val="0"/>
        <w:autoSpaceDN w:val="0"/>
        <w:adjustRightInd w:val="0"/>
        <w:ind w:left="850" w:hanging="425"/>
        <w:jc w:val="both"/>
        <w:rPr>
          <w:rFonts w:asciiTheme="minorHAnsi" w:eastAsiaTheme="minorHAnsi" w:hAnsiTheme="minorHAnsi" w:cs="Calibri"/>
          <w:b/>
          <w:szCs w:val="22"/>
          <w:lang w:eastAsia="en-US"/>
        </w:rPr>
      </w:pPr>
      <w:r w:rsidRPr="00554215">
        <w:rPr>
          <w:rFonts w:asciiTheme="minorHAnsi" w:eastAsiaTheme="minorHAnsi" w:hAnsiTheme="minorHAnsi" w:cs="Calibri"/>
          <w:b/>
          <w:szCs w:val="22"/>
          <w:lang w:eastAsia="en-US"/>
        </w:rPr>
        <w:t>Projektová dokumentace bude přehledně členěna na jednotlivé etapy</w:t>
      </w:r>
      <w:r>
        <w:rPr>
          <w:rFonts w:asciiTheme="minorHAnsi" w:eastAsiaTheme="minorHAnsi" w:hAnsiTheme="minorHAnsi" w:cs="Calibri"/>
          <w:szCs w:val="22"/>
          <w:lang w:eastAsia="en-US"/>
        </w:rPr>
        <w:t xml:space="preserve"> tak, aby jednotlivé etapy bylo možné realizovat odděleně podle finančních možností zadavatele. Každá z etap bude mít vlastní </w:t>
      </w:r>
      <w:r w:rsidR="007369F3">
        <w:rPr>
          <w:rFonts w:asciiTheme="minorHAnsi" w:eastAsiaTheme="minorHAnsi" w:hAnsiTheme="minorHAnsi" w:cs="Calibri"/>
          <w:szCs w:val="22"/>
          <w:lang w:eastAsia="en-US"/>
        </w:rPr>
        <w:t>propočet investičních nákladů</w:t>
      </w:r>
      <w:r>
        <w:rPr>
          <w:rFonts w:asciiTheme="minorHAnsi" w:eastAsiaTheme="minorHAnsi" w:hAnsiTheme="minorHAnsi" w:cs="Calibri"/>
          <w:szCs w:val="22"/>
          <w:lang w:eastAsia="en-US"/>
        </w:rPr>
        <w:t xml:space="preserve">. </w:t>
      </w:r>
    </w:p>
    <w:p w14:paraId="0DF066F4" w14:textId="162E5543" w:rsidR="00FA213C" w:rsidRPr="00FA213C" w:rsidRDefault="00FA213C" w:rsidP="00317A03">
      <w:pPr>
        <w:pStyle w:val="Odstavecseseznamem"/>
        <w:autoSpaceDE w:val="0"/>
        <w:autoSpaceDN w:val="0"/>
        <w:adjustRightInd w:val="0"/>
        <w:ind w:left="850"/>
        <w:jc w:val="both"/>
        <w:rPr>
          <w:rFonts w:asciiTheme="minorHAnsi" w:eastAsiaTheme="minorHAnsi" w:hAnsiTheme="minorHAnsi" w:cs="Calibri"/>
          <w:b/>
          <w:szCs w:val="22"/>
          <w:lang w:eastAsia="en-US"/>
        </w:rPr>
      </w:pPr>
      <w:r w:rsidRPr="00FA213C">
        <w:rPr>
          <w:rFonts w:asciiTheme="minorHAnsi" w:eastAsiaTheme="minorHAnsi" w:hAnsiTheme="minorHAnsi" w:cs="Calibri"/>
          <w:b/>
          <w:szCs w:val="22"/>
          <w:lang w:eastAsia="en-US"/>
        </w:rPr>
        <w:t>Zajištění inženýrské činnosti pro vydání pravomocného rozhodnutí o povolení stavby</w:t>
      </w:r>
    </w:p>
    <w:p w14:paraId="5AAA4839" w14:textId="77777777" w:rsidR="00FA213C" w:rsidRDefault="00FA213C" w:rsidP="000E7DF7">
      <w:pPr>
        <w:autoSpaceDE w:val="0"/>
        <w:autoSpaceDN w:val="0"/>
        <w:adjustRightInd w:val="0"/>
        <w:ind w:left="851"/>
        <w:jc w:val="both"/>
        <w:rPr>
          <w:rFonts w:asciiTheme="minorHAnsi" w:eastAsiaTheme="minorHAnsi" w:hAnsiTheme="minorHAnsi" w:cs="Calibri"/>
          <w:szCs w:val="22"/>
          <w:lang w:eastAsia="en-US"/>
        </w:rPr>
      </w:pPr>
      <w:r w:rsidRPr="00FA213C">
        <w:rPr>
          <w:rFonts w:asciiTheme="minorHAnsi" w:eastAsiaTheme="minorHAnsi" w:hAnsiTheme="minorHAnsi" w:cs="Calibri"/>
          <w:szCs w:val="22"/>
          <w:lang w:eastAsia="en-US"/>
        </w:rPr>
        <w:t>Inženýrská činnost – projednání s dotčenými orgány a účastníky řízení, kdy výsledkem musí být bezrozporná kladná stanoviska k navrženému projektovému řešení, podání návrhu na vydání územního rozhodnutí a stavebního povolení a inženýrská činnost spojená s vydáním územního rozhodnutí a stavebního povolení, tj. jednání s úřady a dotčenými orgány ohledně výstavby, vyřízení všech stanovisek dotčených orgánů státní správy a správců sítí, a to včetně nákladů s tím spojených (tzn. poštovné, kolkovné, dopravné, správní poplatky vyměřené a vybírané správními úřady apod.).</w:t>
      </w:r>
    </w:p>
    <w:p w14:paraId="7335A780" w14:textId="3DCE6669" w:rsidR="00BF61E2" w:rsidRPr="00FA213C" w:rsidRDefault="00BF61E2" w:rsidP="000E7DF7">
      <w:pPr>
        <w:autoSpaceDE w:val="0"/>
        <w:autoSpaceDN w:val="0"/>
        <w:adjustRightInd w:val="0"/>
        <w:ind w:left="851"/>
        <w:jc w:val="both"/>
        <w:rPr>
          <w:rFonts w:asciiTheme="minorHAnsi" w:eastAsiaTheme="minorHAnsi" w:hAnsiTheme="minorHAnsi" w:cs="Calibri"/>
          <w:szCs w:val="22"/>
          <w:lang w:eastAsia="en-US"/>
        </w:rPr>
      </w:pPr>
      <w:r w:rsidRPr="00BF61E2">
        <w:rPr>
          <w:rFonts w:asciiTheme="minorHAnsi" w:eastAsiaTheme="minorHAnsi" w:hAnsiTheme="minorHAnsi" w:cs="Calibri"/>
          <w:szCs w:val="22"/>
          <w:lang w:eastAsia="en-US"/>
        </w:rPr>
        <w:t>Zhotovitel je povinen předat Objednateli spolu s projektovou dokumentací výpočty stavební fyziky pro doložení splnění požadovaných technických parametrů.</w:t>
      </w:r>
    </w:p>
    <w:p w14:paraId="06213FB7" w14:textId="02039ACE" w:rsidR="0078139F" w:rsidRPr="0078139F" w:rsidRDefault="0078139F" w:rsidP="00D67AC0">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78139F">
        <w:rPr>
          <w:rFonts w:asciiTheme="minorHAnsi" w:eastAsiaTheme="minorHAnsi" w:hAnsiTheme="minorHAnsi" w:cs="Calibri"/>
          <w:b/>
          <w:szCs w:val="22"/>
          <w:lang w:eastAsia="en-US"/>
        </w:rPr>
        <w:t xml:space="preserve">Zpracování projektové dokumentace pro výběr dodavatele a provádění stavby vč. soupisu prací s výkazem výměr a položkového rozpočtu v rozsahu </w:t>
      </w:r>
      <w:r w:rsidR="007C70CD">
        <w:rPr>
          <w:rFonts w:asciiTheme="minorHAnsi" w:eastAsiaTheme="minorHAnsi" w:hAnsiTheme="minorHAnsi" w:cs="Calibri"/>
          <w:b/>
          <w:szCs w:val="22"/>
          <w:lang w:eastAsia="en-US"/>
        </w:rPr>
        <w:t xml:space="preserve">příslušných právních předpisů </w:t>
      </w:r>
      <w:r w:rsidR="001241EA">
        <w:rPr>
          <w:rFonts w:asciiTheme="minorHAnsi" w:eastAsiaTheme="minorHAnsi" w:hAnsiTheme="minorHAnsi" w:cs="Calibri"/>
          <w:b/>
          <w:szCs w:val="22"/>
          <w:lang w:eastAsia="en-US"/>
        </w:rPr>
        <w:t>v členění na jednotlivé etapy v souladu s PD ve stupni DSP.</w:t>
      </w:r>
      <w:r w:rsidR="007369F3">
        <w:rPr>
          <w:rFonts w:asciiTheme="minorHAnsi" w:eastAsiaTheme="minorHAnsi" w:hAnsiTheme="minorHAnsi" w:cs="Calibri"/>
          <w:b/>
          <w:szCs w:val="22"/>
          <w:lang w:eastAsia="en-US"/>
        </w:rPr>
        <w:t xml:space="preserve"> </w:t>
      </w:r>
      <w:r w:rsidR="007369F3" w:rsidRPr="007369F3">
        <w:rPr>
          <w:rFonts w:asciiTheme="minorHAnsi" w:eastAsiaTheme="minorHAnsi" w:hAnsiTheme="minorHAnsi" w:cs="Calibri"/>
          <w:b/>
          <w:szCs w:val="22"/>
          <w:lang w:eastAsia="en-US"/>
        </w:rPr>
        <w:t>Každá z etap bude mít vlastní soupis prací a výkaz výměr.</w:t>
      </w:r>
    </w:p>
    <w:p w14:paraId="6CCE7F44" w14:textId="77777777" w:rsidR="00A91D7E" w:rsidRPr="00FE323A" w:rsidRDefault="0078139F" w:rsidP="000E7DF7">
      <w:pPr>
        <w:autoSpaceDE w:val="0"/>
        <w:autoSpaceDN w:val="0"/>
        <w:adjustRightInd w:val="0"/>
        <w:ind w:left="851" w:hanging="1"/>
        <w:jc w:val="both"/>
        <w:rPr>
          <w:rFonts w:asciiTheme="minorHAnsi" w:eastAsiaTheme="minorHAnsi" w:hAnsiTheme="minorHAnsi" w:cs="Calibri"/>
          <w:b/>
          <w:bCs/>
          <w:szCs w:val="22"/>
          <w:lang w:eastAsia="en-US"/>
        </w:rPr>
      </w:pPr>
      <w:r w:rsidRPr="00FE323A">
        <w:rPr>
          <w:rFonts w:asciiTheme="minorHAnsi" w:eastAsiaTheme="minorHAnsi" w:hAnsiTheme="minorHAnsi" w:cs="Calibri"/>
          <w:b/>
          <w:bCs/>
          <w:szCs w:val="22"/>
          <w:lang w:eastAsia="en-US"/>
        </w:rPr>
        <w:t xml:space="preserve">Projektová dokumentace pro provádění stavby, soupis prací vč. výkazu výměr a položkový rozpočet musí být vypracovány v souladu s vyhláškou č. 169/2016 Sb. </w:t>
      </w:r>
    </w:p>
    <w:p w14:paraId="44960BCC" w14:textId="730F3639" w:rsidR="0078139F" w:rsidRPr="0078139F" w:rsidRDefault="0078139F" w:rsidP="000E7DF7">
      <w:pPr>
        <w:autoSpaceDE w:val="0"/>
        <w:autoSpaceDN w:val="0"/>
        <w:adjustRightInd w:val="0"/>
        <w:ind w:left="851" w:hanging="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t>Projektová dokumentace, výkaz výměr a soupis prací nesmí obsahovat konkrétní obchodní názvy výrobků, popř. odkazy na dodavatele a</w:t>
      </w:r>
      <w:r w:rsidR="00733CF8">
        <w:rPr>
          <w:rFonts w:asciiTheme="minorHAnsi" w:eastAsiaTheme="minorHAnsi" w:hAnsiTheme="minorHAnsi" w:cs="Calibri"/>
          <w:bCs/>
          <w:szCs w:val="22"/>
          <w:lang w:eastAsia="en-US"/>
        </w:rPr>
        <w:t> </w:t>
      </w:r>
      <w:r w:rsidRPr="0078139F">
        <w:rPr>
          <w:rFonts w:asciiTheme="minorHAnsi" w:eastAsiaTheme="minorHAnsi" w:hAnsiTheme="minorHAnsi" w:cs="Calibri"/>
          <w:bCs/>
          <w:szCs w:val="22"/>
          <w:lang w:eastAsia="en-US"/>
        </w:rPr>
        <w:t xml:space="preserve">výrobce. </w:t>
      </w:r>
      <w:r w:rsidR="003B2ABF" w:rsidRPr="003B2ABF">
        <w:rPr>
          <w:rFonts w:asciiTheme="minorHAnsi" w:eastAsiaTheme="minorHAnsi" w:hAnsiTheme="minorHAnsi" w:cs="Calibri"/>
          <w:bCs/>
          <w:szCs w:val="22"/>
          <w:lang w:eastAsia="en-US"/>
        </w:rPr>
        <w:t>Specifikace materiálů a výrobků musí být uvedena popisem technických a fyzikálních požadavků na parametry (nejlépe v rozmezí od – do)</w:t>
      </w:r>
      <w:r w:rsidR="007369F3">
        <w:rPr>
          <w:rFonts w:asciiTheme="minorHAnsi" w:eastAsiaTheme="minorHAnsi" w:hAnsiTheme="minorHAnsi" w:cs="Calibri"/>
          <w:bCs/>
          <w:szCs w:val="22"/>
          <w:lang w:eastAsia="en-US"/>
        </w:rPr>
        <w:t xml:space="preserve"> – popis výkonu a funkce</w:t>
      </w:r>
      <w:r w:rsidR="003B2ABF" w:rsidRPr="003B2ABF">
        <w:rPr>
          <w:rFonts w:asciiTheme="minorHAnsi" w:eastAsiaTheme="minorHAnsi" w:hAnsiTheme="minorHAnsi" w:cs="Calibri"/>
          <w:bCs/>
          <w:szCs w:val="22"/>
          <w:lang w:eastAsia="en-US"/>
        </w:rPr>
        <w:t>.</w:t>
      </w:r>
      <w:r w:rsidR="003B2ABF">
        <w:rPr>
          <w:rFonts w:asciiTheme="minorHAnsi" w:eastAsiaTheme="minorHAnsi" w:hAnsiTheme="minorHAnsi" w:cs="Calibri"/>
          <w:bCs/>
          <w:szCs w:val="22"/>
          <w:lang w:eastAsia="en-US"/>
        </w:rPr>
        <w:t xml:space="preserve"> </w:t>
      </w:r>
    </w:p>
    <w:p w14:paraId="4B4F736A" w14:textId="17D813B1" w:rsid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Projektová dokumentace ve stupni pro provedení stavby bude následně sloužit jako příloha zadávací dokumentace pro zadávací řízení na výběr zhotovitele </w:t>
      </w:r>
      <w:r w:rsidR="00733CF8">
        <w:rPr>
          <w:rFonts w:asciiTheme="minorHAnsi" w:eastAsiaTheme="minorHAnsi" w:hAnsiTheme="minorHAnsi" w:cs="Calibri"/>
          <w:szCs w:val="22"/>
          <w:lang w:eastAsia="en-US"/>
        </w:rPr>
        <w:t xml:space="preserve">stavby. Projektová dokumentace </w:t>
      </w:r>
      <w:r w:rsidRPr="0078139F">
        <w:rPr>
          <w:rFonts w:asciiTheme="minorHAnsi" w:eastAsiaTheme="minorHAnsi" w:hAnsiTheme="minorHAnsi" w:cs="Calibri"/>
          <w:szCs w:val="22"/>
          <w:lang w:eastAsia="en-US"/>
        </w:rPr>
        <w:t>včetn</w:t>
      </w:r>
      <w:r w:rsidR="00733CF8">
        <w:rPr>
          <w:rFonts w:asciiTheme="minorHAnsi" w:eastAsiaTheme="minorHAnsi" w:hAnsiTheme="minorHAnsi" w:cs="Calibri"/>
          <w:szCs w:val="22"/>
          <w:lang w:eastAsia="en-US"/>
        </w:rPr>
        <w:t>ě soupisu prací s výkazem výměr</w:t>
      </w:r>
      <w:r w:rsidRPr="0078139F">
        <w:rPr>
          <w:rFonts w:asciiTheme="minorHAnsi" w:eastAsiaTheme="minorHAnsi" w:hAnsiTheme="minorHAnsi" w:cs="Calibri"/>
          <w:szCs w:val="22"/>
          <w:lang w:eastAsia="en-US"/>
        </w:rPr>
        <w:t xml:space="preserve"> musí být zpracována v podrobnostech nezbytných pro účast dodavatele v zadávacím řízení tak, aby nebyla přenášena odpovědnost za správnost a úplnost zadávacích podmínek na dodavatele. Zhotovitel je povinen dodržovat ustanovení § 89 zák. č.</w:t>
      </w:r>
      <w:r w:rsidR="003B2ABF">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134/2016 Sb., zejména odst. 5 a 6. Při zpracování projektové dokumentace provede průzkum trhu a</w:t>
      </w:r>
      <w:r w:rsidR="003B2ABF">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 xml:space="preserve">ověří, že navrhované řešení je schopno realizovat více dodavatelů/výrobků, a tudíž zajistí, aby výsledná projektová dokumentace nebyla zpracována ve prospěch konkrétního dodavatele či výrobku, aby určitým dodavatelům bezdůvodně přímo nebo nepřímo zaručovala konkurenční výhodu nebo vytvářela bezdůvodné překážky hospodářské soutěže </w:t>
      </w:r>
      <w:r w:rsidR="003B2ABF">
        <w:rPr>
          <w:rFonts w:asciiTheme="minorHAnsi" w:eastAsiaTheme="minorHAnsi" w:hAnsiTheme="minorHAnsi" w:cs="Calibri"/>
          <w:szCs w:val="22"/>
          <w:lang w:eastAsia="en-US"/>
        </w:rPr>
        <w:t>(</w:t>
      </w:r>
      <w:r w:rsidRPr="0078139F">
        <w:rPr>
          <w:rFonts w:asciiTheme="minorHAnsi" w:eastAsiaTheme="minorHAnsi" w:hAnsiTheme="minorHAnsi" w:cs="Calibri"/>
          <w:szCs w:val="22"/>
          <w:lang w:eastAsia="en-US"/>
        </w:rPr>
        <w:t>musí být stanoveny a popsány požadavky na technické parametry tak, aby odpovídaly v EU minimálně 3 dostupným výrobkům či materiálům).</w:t>
      </w:r>
    </w:p>
    <w:p w14:paraId="5387F1A8" w14:textId="77777777" w:rsidR="007369F3" w:rsidRPr="002A476D" w:rsidRDefault="007369F3" w:rsidP="007369F3">
      <w:pPr>
        <w:pStyle w:val="Odstavecseseznamem"/>
        <w:autoSpaceDE w:val="0"/>
        <w:autoSpaceDN w:val="0"/>
        <w:adjustRightInd w:val="0"/>
        <w:spacing w:after="0"/>
        <w:ind w:left="851"/>
        <w:jc w:val="both"/>
        <w:rPr>
          <w:rFonts w:asciiTheme="minorHAnsi" w:eastAsiaTheme="minorHAnsi" w:hAnsiTheme="minorHAnsi" w:cs="Calibri"/>
          <w:szCs w:val="22"/>
          <w:lang w:eastAsia="en-US"/>
        </w:rPr>
      </w:pPr>
      <w:r w:rsidRPr="00D67AC0">
        <w:rPr>
          <w:rFonts w:asciiTheme="minorHAnsi" w:eastAsiaTheme="minorHAnsi" w:hAnsiTheme="minorHAnsi" w:cs="Calibri"/>
          <w:b/>
          <w:szCs w:val="22"/>
          <w:lang w:eastAsia="en-US"/>
        </w:rPr>
        <w:t>Zadavatel požaduje do projektové dokumentace zpracování typových detailů</w:t>
      </w:r>
      <w:r>
        <w:rPr>
          <w:rFonts w:asciiTheme="minorHAnsi" w:eastAsiaTheme="minorHAnsi" w:hAnsiTheme="minorHAnsi" w:cs="Calibri"/>
          <w:szCs w:val="22"/>
          <w:lang w:eastAsia="en-US"/>
        </w:rPr>
        <w:t xml:space="preserve"> osazení nových oken v </w:t>
      </w:r>
      <w:r w:rsidRPr="002A476D">
        <w:rPr>
          <w:rFonts w:asciiTheme="minorHAnsi" w:eastAsiaTheme="minorHAnsi" w:hAnsiTheme="minorHAnsi" w:cs="Calibri"/>
          <w:szCs w:val="22"/>
          <w:lang w:eastAsia="en-US"/>
        </w:rPr>
        <w:t>následující</w:t>
      </w:r>
      <w:r>
        <w:rPr>
          <w:rFonts w:asciiTheme="minorHAnsi" w:eastAsiaTheme="minorHAnsi" w:hAnsiTheme="minorHAnsi" w:cs="Calibri"/>
          <w:szCs w:val="22"/>
          <w:lang w:eastAsia="en-US"/>
        </w:rPr>
        <w:t>ch podrobnostech</w:t>
      </w:r>
      <w:r w:rsidRPr="002A476D">
        <w:rPr>
          <w:rFonts w:asciiTheme="minorHAnsi" w:eastAsiaTheme="minorHAnsi" w:hAnsiTheme="minorHAnsi" w:cs="Calibri"/>
          <w:szCs w:val="22"/>
          <w:lang w:eastAsia="en-US"/>
        </w:rPr>
        <w:t>:</w:t>
      </w:r>
    </w:p>
    <w:p w14:paraId="214E9E96" w14:textId="77777777" w:rsidR="007369F3" w:rsidRPr="002A476D" w:rsidRDefault="007369F3" w:rsidP="007369F3">
      <w:pPr>
        <w:pStyle w:val="Odstavecseseznamem"/>
        <w:numPr>
          <w:ilvl w:val="0"/>
          <w:numId w:val="47"/>
        </w:numPr>
        <w:autoSpaceDE w:val="0"/>
        <w:autoSpaceDN w:val="0"/>
        <w:adjustRightInd w:val="0"/>
        <w:spacing w:after="0"/>
        <w:jc w:val="both"/>
        <w:rPr>
          <w:rFonts w:asciiTheme="minorHAnsi" w:eastAsiaTheme="minorHAnsi" w:hAnsiTheme="minorHAnsi" w:cs="Calibri"/>
          <w:szCs w:val="22"/>
          <w:lang w:eastAsia="en-US"/>
        </w:rPr>
      </w:pPr>
      <w:r w:rsidRPr="002A476D">
        <w:rPr>
          <w:rFonts w:asciiTheme="minorHAnsi" w:eastAsiaTheme="minorHAnsi" w:hAnsiTheme="minorHAnsi" w:cs="Calibri"/>
          <w:szCs w:val="22"/>
          <w:lang w:eastAsia="en-US"/>
        </w:rPr>
        <w:t>svislý a vodorovný řez vedený stavebním otvorem, ze kterého bude patrné přesné umístění okna v obvodové stěně;</w:t>
      </w:r>
    </w:p>
    <w:p w14:paraId="6026B130" w14:textId="77777777" w:rsidR="007369F3" w:rsidRPr="002A476D" w:rsidRDefault="007369F3" w:rsidP="007369F3">
      <w:pPr>
        <w:pStyle w:val="Odstavecseseznamem"/>
        <w:numPr>
          <w:ilvl w:val="0"/>
          <w:numId w:val="47"/>
        </w:numPr>
        <w:autoSpaceDE w:val="0"/>
        <w:autoSpaceDN w:val="0"/>
        <w:adjustRightInd w:val="0"/>
        <w:spacing w:after="0"/>
        <w:jc w:val="both"/>
        <w:rPr>
          <w:rFonts w:asciiTheme="minorHAnsi" w:eastAsiaTheme="minorHAnsi" w:hAnsiTheme="minorHAnsi" w:cs="Calibri"/>
          <w:szCs w:val="22"/>
          <w:lang w:eastAsia="en-US"/>
        </w:rPr>
      </w:pPr>
      <w:r w:rsidRPr="002A476D">
        <w:rPr>
          <w:rFonts w:asciiTheme="minorHAnsi" w:eastAsiaTheme="minorHAnsi" w:hAnsiTheme="minorHAnsi" w:cs="Calibri"/>
          <w:szCs w:val="22"/>
          <w:lang w:eastAsia="en-US"/>
        </w:rPr>
        <w:t>přesnou specifikaci složení obvodové stěny (materiály);</w:t>
      </w:r>
    </w:p>
    <w:p w14:paraId="47687054" w14:textId="77777777" w:rsidR="007369F3" w:rsidRPr="002A476D" w:rsidRDefault="007369F3" w:rsidP="007369F3">
      <w:pPr>
        <w:pStyle w:val="Odstavecseseznamem"/>
        <w:numPr>
          <w:ilvl w:val="0"/>
          <w:numId w:val="47"/>
        </w:numPr>
        <w:autoSpaceDE w:val="0"/>
        <w:autoSpaceDN w:val="0"/>
        <w:adjustRightInd w:val="0"/>
        <w:spacing w:after="0"/>
        <w:jc w:val="both"/>
        <w:rPr>
          <w:rFonts w:asciiTheme="minorHAnsi" w:eastAsiaTheme="minorHAnsi" w:hAnsiTheme="minorHAnsi" w:cs="Calibri"/>
          <w:szCs w:val="22"/>
          <w:lang w:eastAsia="en-US"/>
        </w:rPr>
      </w:pPr>
      <w:r w:rsidRPr="002A476D">
        <w:rPr>
          <w:rFonts w:asciiTheme="minorHAnsi" w:eastAsiaTheme="minorHAnsi" w:hAnsiTheme="minorHAnsi" w:cs="Calibri"/>
          <w:szCs w:val="22"/>
          <w:lang w:eastAsia="en-US"/>
        </w:rPr>
        <w:t>provedení připojovací spáry v oblasti parapetu, nadpraží a ostění, včetně napojení finálních povrchů, případně tepelné izolace;</w:t>
      </w:r>
    </w:p>
    <w:p w14:paraId="0CAA23F4" w14:textId="77777777" w:rsidR="007369F3" w:rsidRPr="002A476D" w:rsidRDefault="007369F3" w:rsidP="007369F3">
      <w:pPr>
        <w:pStyle w:val="Odstavecseseznamem"/>
        <w:numPr>
          <w:ilvl w:val="0"/>
          <w:numId w:val="47"/>
        </w:numPr>
        <w:autoSpaceDE w:val="0"/>
        <w:autoSpaceDN w:val="0"/>
        <w:adjustRightInd w:val="0"/>
        <w:spacing w:after="0"/>
        <w:jc w:val="both"/>
        <w:rPr>
          <w:rFonts w:asciiTheme="minorHAnsi" w:eastAsiaTheme="minorHAnsi" w:hAnsiTheme="minorHAnsi" w:cs="Calibri"/>
          <w:szCs w:val="22"/>
          <w:lang w:eastAsia="en-US"/>
        </w:rPr>
      </w:pPr>
      <w:r w:rsidRPr="002A476D">
        <w:rPr>
          <w:rFonts w:asciiTheme="minorHAnsi" w:eastAsiaTheme="minorHAnsi" w:hAnsiTheme="minorHAnsi" w:cs="Calibri"/>
          <w:szCs w:val="22"/>
          <w:lang w:eastAsia="en-US"/>
        </w:rPr>
        <w:t>osazení venkovního parapetu, materiálovou specifikaci a způsob zateplení;</w:t>
      </w:r>
    </w:p>
    <w:p w14:paraId="76320E85" w14:textId="77777777" w:rsidR="007369F3" w:rsidRPr="00FA213C" w:rsidRDefault="007369F3" w:rsidP="007369F3">
      <w:pPr>
        <w:pStyle w:val="Odstavecseseznamem"/>
        <w:numPr>
          <w:ilvl w:val="0"/>
          <w:numId w:val="47"/>
        </w:numPr>
        <w:autoSpaceDE w:val="0"/>
        <w:autoSpaceDN w:val="0"/>
        <w:adjustRightInd w:val="0"/>
        <w:jc w:val="both"/>
        <w:rPr>
          <w:rFonts w:asciiTheme="minorHAnsi" w:eastAsiaTheme="minorHAnsi" w:hAnsiTheme="minorHAnsi" w:cs="Calibri"/>
          <w:szCs w:val="22"/>
          <w:lang w:eastAsia="en-US"/>
        </w:rPr>
      </w:pPr>
      <w:r w:rsidRPr="002A476D">
        <w:rPr>
          <w:rFonts w:asciiTheme="minorHAnsi" w:eastAsiaTheme="minorHAnsi" w:hAnsiTheme="minorHAnsi" w:cs="Calibri"/>
          <w:szCs w:val="22"/>
          <w:lang w:eastAsia="en-US"/>
        </w:rPr>
        <w:t>případné umístění venkovního stínění.</w:t>
      </w:r>
    </w:p>
    <w:p w14:paraId="697905F0" w14:textId="125BEBFA" w:rsidR="007369F3" w:rsidRDefault="00D67AC0" w:rsidP="000E7DF7">
      <w:pPr>
        <w:autoSpaceDE w:val="0"/>
        <w:autoSpaceDN w:val="0"/>
        <w:adjustRightInd w:val="0"/>
        <w:ind w:left="851" w:hanging="1"/>
        <w:jc w:val="both"/>
        <w:rPr>
          <w:rFonts w:asciiTheme="minorHAnsi" w:eastAsiaTheme="minorHAnsi" w:hAnsiTheme="minorHAnsi" w:cs="Calibri"/>
          <w:szCs w:val="22"/>
          <w:lang w:eastAsia="en-US"/>
        </w:rPr>
      </w:pPr>
      <w:r w:rsidRPr="00D67AC0">
        <w:rPr>
          <w:rFonts w:asciiTheme="minorHAnsi" w:eastAsiaTheme="minorHAnsi" w:hAnsiTheme="minorHAnsi" w:cs="Calibri"/>
          <w:b/>
          <w:szCs w:val="22"/>
          <w:lang w:eastAsia="en-US"/>
        </w:rPr>
        <w:lastRenderedPageBreak/>
        <w:t>Zadavatel požaduje zpracovat jako součást předmětu plnění</w:t>
      </w:r>
      <w:r>
        <w:rPr>
          <w:rFonts w:asciiTheme="minorHAnsi" w:eastAsiaTheme="minorHAnsi" w:hAnsiTheme="minorHAnsi" w:cs="Calibri"/>
          <w:szCs w:val="22"/>
          <w:lang w:eastAsia="en-US"/>
        </w:rPr>
        <w:t xml:space="preserve"> </w:t>
      </w:r>
      <w:r w:rsidRPr="00D67AC0">
        <w:rPr>
          <w:rFonts w:asciiTheme="minorHAnsi" w:eastAsiaTheme="minorHAnsi" w:hAnsiTheme="minorHAnsi" w:cs="Calibri"/>
          <w:szCs w:val="22"/>
          <w:lang w:eastAsia="en-US"/>
        </w:rPr>
        <w:t>návrh POV, výpočty akustiky s</w:t>
      </w:r>
      <w:r>
        <w:rPr>
          <w:rFonts w:asciiTheme="minorHAnsi" w:eastAsiaTheme="minorHAnsi" w:hAnsiTheme="minorHAnsi" w:cs="Calibri"/>
          <w:szCs w:val="22"/>
          <w:lang w:eastAsia="en-US"/>
        </w:rPr>
        <w:t> </w:t>
      </w:r>
      <w:r w:rsidRPr="00D67AC0">
        <w:rPr>
          <w:rFonts w:asciiTheme="minorHAnsi" w:eastAsiaTheme="minorHAnsi" w:hAnsiTheme="minorHAnsi" w:cs="Calibri"/>
          <w:szCs w:val="22"/>
          <w:lang w:eastAsia="en-US"/>
        </w:rPr>
        <w:t>ohledem na využití jednotlivých prostorů objektu v souladu s technickými předpisy - ČSN EN 12251 (TZB nesmí rušivě působit!). Zadavatel v této souvislosti požaduje v návrhu využít textilní vzduchotechnické rozvody.</w:t>
      </w:r>
    </w:p>
    <w:p w14:paraId="55FF6247" w14:textId="77777777" w:rsidR="0006012C" w:rsidRDefault="0006012C" w:rsidP="0006012C">
      <w:pPr>
        <w:autoSpaceDE w:val="0"/>
        <w:autoSpaceDN w:val="0"/>
        <w:adjustRightInd w:val="0"/>
        <w:ind w:left="851"/>
        <w:jc w:val="both"/>
        <w:rPr>
          <w:rFonts w:asciiTheme="minorHAnsi" w:eastAsiaTheme="minorHAnsi" w:hAnsiTheme="minorHAnsi" w:cs="Calibri"/>
          <w:szCs w:val="22"/>
          <w:lang w:eastAsia="en-US"/>
        </w:rPr>
      </w:pPr>
      <w:r w:rsidRPr="0006012C">
        <w:rPr>
          <w:rFonts w:asciiTheme="minorHAnsi" w:eastAsiaTheme="minorHAnsi" w:hAnsiTheme="minorHAnsi" w:cs="Calibri"/>
          <w:szCs w:val="22"/>
          <w:lang w:eastAsia="en-US"/>
        </w:rPr>
        <w:t xml:space="preserve">Se souhlasem stavebního úřadu lze provést ve společném řízení  - Příloha č. 8 </w:t>
      </w:r>
      <w:proofErr w:type="spellStart"/>
      <w:r w:rsidRPr="0006012C">
        <w:rPr>
          <w:rFonts w:asciiTheme="minorHAnsi" w:eastAsiaTheme="minorHAnsi" w:hAnsiTheme="minorHAnsi" w:cs="Calibri"/>
          <w:szCs w:val="22"/>
          <w:lang w:eastAsia="en-US"/>
        </w:rPr>
        <w:t>vyhl</w:t>
      </w:r>
      <w:proofErr w:type="spellEnd"/>
      <w:r w:rsidRPr="0006012C">
        <w:rPr>
          <w:rFonts w:asciiTheme="minorHAnsi" w:eastAsiaTheme="minorHAnsi" w:hAnsiTheme="minorHAnsi" w:cs="Calibri"/>
          <w:szCs w:val="22"/>
          <w:lang w:eastAsia="en-US"/>
        </w:rPr>
        <w:t>. 499/2006 Sb., vč. zajištění veškeré inženýrské činnosti nezbytné pro vydání pravomocného rozhodnutí příslušného stavebního úřadu. Součástí musí být vypracování PENB vč. energetického posudku budovy.</w:t>
      </w:r>
    </w:p>
    <w:p w14:paraId="420B8F56" w14:textId="1135FB05" w:rsidR="0078139F" w:rsidRPr="00E3667C" w:rsidRDefault="0078139F" w:rsidP="000E7DF7">
      <w:pPr>
        <w:autoSpaceDE w:val="0"/>
        <w:autoSpaceDN w:val="0"/>
        <w:adjustRightInd w:val="0"/>
        <w:ind w:left="851" w:hanging="1"/>
        <w:jc w:val="both"/>
        <w:rPr>
          <w:rFonts w:asciiTheme="minorHAnsi" w:eastAsiaTheme="minorHAnsi" w:hAnsiTheme="minorHAnsi" w:cs="Calibri"/>
          <w:b/>
          <w:szCs w:val="22"/>
          <w:lang w:eastAsia="en-US"/>
        </w:rPr>
      </w:pPr>
      <w:r w:rsidRPr="00E3667C">
        <w:rPr>
          <w:rFonts w:asciiTheme="minorHAnsi" w:eastAsiaTheme="minorHAnsi" w:hAnsiTheme="minorHAnsi" w:cs="Calibri"/>
          <w:b/>
          <w:szCs w:val="22"/>
          <w:lang w:eastAsia="en-US"/>
        </w:rPr>
        <w:t>Součástí</w:t>
      </w:r>
      <w:r w:rsidRPr="0078139F">
        <w:rPr>
          <w:rFonts w:asciiTheme="minorHAnsi" w:eastAsiaTheme="minorHAnsi" w:hAnsiTheme="minorHAnsi" w:cs="Calibri"/>
          <w:szCs w:val="22"/>
          <w:lang w:eastAsia="en-US"/>
        </w:rPr>
        <w:t xml:space="preserve"> </w:t>
      </w:r>
      <w:r w:rsidRPr="00E3667C">
        <w:rPr>
          <w:rFonts w:asciiTheme="minorHAnsi" w:eastAsiaTheme="minorHAnsi" w:hAnsiTheme="minorHAnsi" w:cs="Calibri"/>
          <w:b/>
          <w:szCs w:val="22"/>
          <w:lang w:eastAsia="en-US"/>
        </w:rPr>
        <w:t xml:space="preserve">předmětu </w:t>
      </w:r>
      <w:r w:rsidR="00AE5C28" w:rsidRPr="00E3667C">
        <w:rPr>
          <w:rFonts w:asciiTheme="minorHAnsi" w:eastAsiaTheme="minorHAnsi" w:hAnsiTheme="minorHAnsi" w:cs="Calibri"/>
          <w:b/>
          <w:szCs w:val="22"/>
          <w:lang w:eastAsia="en-US"/>
        </w:rPr>
        <w:t xml:space="preserve">je i </w:t>
      </w:r>
      <w:r w:rsidRPr="00E3667C">
        <w:rPr>
          <w:rFonts w:asciiTheme="minorHAnsi" w:eastAsiaTheme="minorHAnsi" w:hAnsiTheme="minorHAnsi" w:cs="Calibri"/>
          <w:b/>
          <w:szCs w:val="22"/>
          <w:lang w:eastAsia="en-US"/>
        </w:rPr>
        <w:t>vypracování harmonogramu výstavby, vypracování plánu organizace výstavby a</w:t>
      </w:r>
      <w:r w:rsidR="003B2ABF" w:rsidRPr="00E3667C">
        <w:rPr>
          <w:rFonts w:asciiTheme="minorHAnsi" w:eastAsiaTheme="minorHAnsi" w:hAnsiTheme="minorHAnsi" w:cs="Calibri"/>
          <w:b/>
          <w:szCs w:val="22"/>
          <w:lang w:eastAsia="en-US"/>
        </w:rPr>
        <w:t> </w:t>
      </w:r>
      <w:r w:rsidRPr="00E3667C">
        <w:rPr>
          <w:rFonts w:asciiTheme="minorHAnsi" w:eastAsiaTheme="minorHAnsi" w:hAnsiTheme="minorHAnsi" w:cs="Calibri"/>
          <w:b/>
          <w:szCs w:val="22"/>
          <w:lang w:eastAsia="en-US"/>
        </w:rPr>
        <w:t xml:space="preserve">návrh zařízení staveniště. </w:t>
      </w:r>
    </w:p>
    <w:p w14:paraId="59409142" w14:textId="77777777" w:rsidR="0078139F" w:rsidRPr="0078139F" w:rsidRDefault="0078139F" w:rsidP="000E7DF7">
      <w:pPr>
        <w:autoSpaceDE w:val="0"/>
        <w:autoSpaceDN w:val="0"/>
        <w:adjustRightInd w:val="0"/>
        <w:ind w:left="85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Požadovaný výstup:</w:t>
      </w:r>
    </w:p>
    <w:p w14:paraId="41B9F466" w14:textId="33A66245" w:rsidR="0078139F" w:rsidRPr="0078139F" w:rsidRDefault="0078139F" w:rsidP="00E3667C">
      <w:pPr>
        <w:autoSpaceDE w:val="0"/>
        <w:autoSpaceDN w:val="0"/>
        <w:adjustRightInd w:val="0"/>
        <w:ind w:left="85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6 </w:t>
      </w:r>
      <w:proofErr w:type="spellStart"/>
      <w:r w:rsidRPr="0078139F">
        <w:rPr>
          <w:rFonts w:asciiTheme="minorHAnsi" w:eastAsiaTheme="minorHAnsi" w:hAnsiTheme="minorHAnsi" w:cs="Calibri"/>
          <w:szCs w:val="22"/>
          <w:lang w:eastAsia="en-US"/>
        </w:rPr>
        <w:t>paré</w:t>
      </w:r>
      <w:proofErr w:type="spellEnd"/>
      <w:r w:rsidRPr="0078139F">
        <w:rPr>
          <w:rFonts w:asciiTheme="minorHAnsi" w:eastAsiaTheme="minorHAnsi" w:hAnsiTheme="minorHAnsi" w:cs="Calibri"/>
          <w:szCs w:val="22"/>
          <w:lang w:eastAsia="en-US"/>
        </w:rPr>
        <w:t xml:space="preserve"> v tištěné podobě </w:t>
      </w:r>
      <w:r w:rsidR="00FE323A">
        <w:rPr>
          <w:rFonts w:asciiTheme="minorHAnsi" w:eastAsiaTheme="minorHAnsi" w:hAnsiTheme="minorHAnsi" w:cs="Calibri"/>
          <w:szCs w:val="22"/>
          <w:lang w:eastAsia="en-US"/>
        </w:rPr>
        <w:t xml:space="preserve">PD ve stupni </w:t>
      </w:r>
      <w:r w:rsidR="004B7C4E" w:rsidRPr="004B7C4E">
        <w:rPr>
          <w:rFonts w:asciiTheme="minorHAnsi" w:eastAsiaTheme="minorHAnsi" w:hAnsiTheme="minorHAnsi" w:cs="Calibri"/>
          <w:szCs w:val="22"/>
          <w:lang w:eastAsia="en-US"/>
        </w:rPr>
        <w:t xml:space="preserve">v rozsahu Přílohy č. 13 </w:t>
      </w:r>
      <w:r w:rsidRPr="0078139F">
        <w:rPr>
          <w:rFonts w:asciiTheme="minorHAnsi" w:eastAsiaTheme="minorHAnsi" w:hAnsiTheme="minorHAnsi" w:cs="Calibri"/>
          <w:szCs w:val="22"/>
          <w:lang w:eastAsia="en-US"/>
        </w:rPr>
        <w:t>+ 1 x kompletní PD na datovém nosiči v</w:t>
      </w:r>
      <w:r w:rsidR="004B7C4E">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elektronické podobě v</w:t>
      </w:r>
      <w:r w:rsidR="0006012C">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 xml:space="preserve">kompatibilním nativním formátu </w:t>
      </w:r>
      <w:r w:rsidR="004B7C4E">
        <w:rPr>
          <w:rFonts w:asciiTheme="minorHAnsi" w:eastAsiaTheme="minorHAnsi" w:hAnsiTheme="minorHAnsi" w:cs="Calibri"/>
          <w:szCs w:val="22"/>
          <w:lang w:eastAsia="en-US"/>
        </w:rPr>
        <w:t xml:space="preserve">a </w:t>
      </w:r>
      <w:proofErr w:type="gramStart"/>
      <w:r w:rsidR="004B7C4E">
        <w:rPr>
          <w:rFonts w:asciiTheme="minorHAnsi" w:eastAsiaTheme="minorHAnsi" w:hAnsiTheme="minorHAnsi" w:cs="Calibri"/>
          <w:szCs w:val="22"/>
          <w:lang w:eastAsia="en-US"/>
        </w:rPr>
        <w:t xml:space="preserve">formátech </w:t>
      </w:r>
      <w:r w:rsidRPr="0078139F">
        <w:rPr>
          <w:rFonts w:asciiTheme="minorHAnsi" w:eastAsiaTheme="minorHAnsi" w:hAnsiTheme="minorHAnsi" w:cs="Calibri"/>
          <w:szCs w:val="22"/>
          <w:lang w:eastAsia="en-US"/>
        </w:rPr>
        <w:t>.</w:t>
      </w:r>
      <w:proofErr w:type="spellStart"/>
      <w:r w:rsidRPr="0078139F">
        <w:rPr>
          <w:rFonts w:asciiTheme="minorHAnsi" w:eastAsiaTheme="minorHAnsi" w:hAnsiTheme="minorHAnsi" w:cs="Calibri"/>
          <w:szCs w:val="22"/>
          <w:lang w:eastAsia="en-US"/>
        </w:rPr>
        <w:t>dwg</w:t>
      </w:r>
      <w:proofErr w:type="spellEnd"/>
      <w:proofErr w:type="gramEnd"/>
      <w:r w:rsidRPr="0078139F">
        <w:rPr>
          <w:rFonts w:asciiTheme="minorHAnsi" w:eastAsiaTheme="minorHAnsi" w:hAnsiTheme="minorHAnsi" w:cs="Calibri"/>
          <w:szCs w:val="22"/>
          <w:lang w:eastAsia="en-US"/>
        </w:rPr>
        <w:t>,</w:t>
      </w:r>
      <w:r w:rsidR="004B7C4E">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w:t>
      </w:r>
      <w:proofErr w:type="spellStart"/>
      <w:r w:rsidRPr="0078139F">
        <w:rPr>
          <w:rFonts w:asciiTheme="minorHAnsi" w:eastAsiaTheme="minorHAnsi" w:hAnsiTheme="minorHAnsi" w:cs="Calibri"/>
          <w:szCs w:val="22"/>
          <w:lang w:eastAsia="en-US"/>
        </w:rPr>
        <w:t>pdf</w:t>
      </w:r>
      <w:proofErr w:type="spellEnd"/>
      <w:r w:rsidR="004B7C4E">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w:t>
      </w:r>
      <w:proofErr w:type="spellStart"/>
      <w:r w:rsidRPr="0078139F">
        <w:rPr>
          <w:rFonts w:asciiTheme="minorHAnsi" w:eastAsiaTheme="minorHAnsi" w:hAnsiTheme="minorHAnsi" w:cs="Calibri"/>
          <w:szCs w:val="22"/>
          <w:lang w:eastAsia="en-US"/>
        </w:rPr>
        <w:t>xls</w:t>
      </w:r>
      <w:proofErr w:type="spellEnd"/>
      <w:r w:rsidRPr="0078139F">
        <w:rPr>
          <w:rFonts w:asciiTheme="minorHAnsi" w:eastAsiaTheme="minorHAnsi" w:hAnsiTheme="minorHAnsi" w:cs="Calibri"/>
          <w:szCs w:val="22"/>
          <w:lang w:eastAsia="en-US"/>
        </w:rPr>
        <w:t>, .</w:t>
      </w:r>
      <w:proofErr w:type="spellStart"/>
      <w:r w:rsidRPr="0078139F">
        <w:rPr>
          <w:rFonts w:asciiTheme="minorHAnsi" w:eastAsiaTheme="minorHAnsi" w:hAnsiTheme="minorHAnsi" w:cs="Calibri"/>
          <w:szCs w:val="22"/>
          <w:lang w:eastAsia="en-US"/>
        </w:rPr>
        <w:t>xml</w:t>
      </w:r>
      <w:proofErr w:type="spellEnd"/>
      <w:r w:rsidRPr="0078139F">
        <w:rPr>
          <w:rFonts w:asciiTheme="minorHAnsi" w:eastAsiaTheme="minorHAnsi" w:hAnsiTheme="minorHAnsi" w:cs="Calibri"/>
          <w:szCs w:val="22"/>
          <w:lang w:eastAsia="en-US"/>
        </w:rPr>
        <w:t>, .</w:t>
      </w:r>
      <w:proofErr w:type="spellStart"/>
      <w:r w:rsidRPr="0078139F">
        <w:rPr>
          <w:rFonts w:asciiTheme="minorHAnsi" w:eastAsiaTheme="minorHAnsi" w:hAnsiTheme="minorHAnsi" w:cs="Calibri"/>
          <w:szCs w:val="22"/>
          <w:lang w:eastAsia="en-US"/>
        </w:rPr>
        <w:t>unixml</w:t>
      </w:r>
      <w:proofErr w:type="spellEnd"/>
      <w:r w:rsidRPr="0078139F">
        <w:rPr>
          <w:rFonts w:asciiTheme="minorHAnsi" w:eastAsiaTheme="minorHAnsi" w:hAnsiTheme="minorHAnsi" w:cs="Calibri"/>
          <w:szCs w:val="22"/>
          <w:lang w:eastAsia="en-US"/>
        </w:rPr>
        <w:t>, .</w:t>
      </w:r>
      <w:proofErr w:type="spellStart"/>
      <w:r w:rsidRPr="0078139F">
        <w:rPr>
          <w:rFonts w:asciiTheme="minorHAnsi" w:eastAsiaTheme="minorHAnsi" w:hAnsiTheme="minorHAnsi" w:cs="Calibri"/>
          <w:szCs w:val="22"/>
          <w:lang w:eastAsia="en-US"/>
        </w:rPr>
        <w:t>docx</w:t>
      </w:r>
      <w:proofErr w:type="spellEnd"/>
      <w:r w:rsidRPr="0078139F">
        <w:rPr>
          <w:rFonts w:asciiTheme="minorHAnsi" w:eastAsiaTheme="minorHAnsi" w:hAnsiTheme="minorHAnsi" w:cs="Calibri"/>
          <w:szCs w:val="22"/>
          <w:lang w:eastAsia="en-US"/>
        </w:rPr>
        <w:t>.</w:t>
      </w:r>
      <w:r w:rsidR="00E3667C">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 xml:space="preserve">Soupis prací a výkaz výměr neoceněný i oceněný: 1 x na datovém nosiči ve </w:t>
      </w:r>
      <w:proofErr w:type="gramStart"/>
      <w:r w:rsidRPr="0078139F">
        <w:rPr>
          <w:rFonts w:asciiTheme="minorHAnsi" w:eastAsiaTheme="minorHAnsi" w:hAnsiTheme="minorHAnsi" w:cs="Calibri"/>
          <w:szCs w:val="22"/>
          <w:lang w:eastAsia="en-US"/>
        </w:rPr>
        <w:t>formátu .</w:t>
      </w:r>
      <w:proofErr w:type="spellStart"/>
      <w:r w:rsidRPr="0078139F">
        <w:rPr>
          <w:rFonts w:asciiTheme="minorHAnsi" w:eastAsiaTheme="minorHAnsi" w:hAnsiTheme="minorHAnsi" w:cs="Calibri"/>
          <w:szCs w:val="22"/>
          <w:lang w:eastAsia="en-US"/>
        </w:rPr>
        <w:t>xml</w:t>
      </w:r>
      <w:proofErr w:type="spellEnd"/>
      <w:proofErr w:type="gramEnd"/>
      <w:r w:rsidRPr="0078139F">
        <w:rPr>
          <w:rFonts w:asciiTheme="minorHAnsi" w:eastAsiaTheme="minorHAnsi" w:hAnsiTheme="minorHAnsi" w:cs="Calibri"/>
          <w:szCs w:val="22"/>
          <w:lang w:eastAsia="en-US"/>
        </w:rPr>
        <w:t>, .</w:t>
      </w:r>
      <w:proofErr w:type="spellStart"/>
      <w:r w:rsidRPr="0078139F">
        <w:rPr>
          <w:rFonts w:asciiTheme="minorHAnsi" w:eastAsiaTheme="minorHAnsi" w:hAnsiTheme="minorHAnsi" w:cs="Calibri"/>
          <w:szCs w:val="22"/>
          <w:lang w:eastAsia="en-US"/>
        </w:rPr>
        <w:t>xls</w:t>
      </w:r>
      <w:proofErr w:type="spellEnd"/>
      <w:r w:rsidRPr="0078139F">
        <w:rPr>
          <w:rFonts w:asciiTheme="minorHAnsi" w:eastAsiaTheme="minorHAnsi" w:hAnsiTheme="minorHAnsi" w:cs="Calibri"/>
          <w:szCs w:val="22"/>
          <w:lang w:eastAsia="en-US"/>
        </w:rPr>
        <w:t xml:space="preserve">., </w:t>
      </w:r>
      <w:proofErr w:type="spellStart"/>
      <w:r w:rsidRPr="0078139F">
        <w:rPr>
          <w:rFonts w:asciiTheme="minorHAnsi" w:eastAsiaTheme="minorHAnsi" w:hAnsiTheme="minorHAnsi" w:cs="Calibri"/>
          <w:szCs w:val="22"/>
          <w:lang w:eastAsia="en-US"/>
        </w:rPr>
        <w:t>unixml</w:t>
      </w:r>
      <w:proofErr w:type="spellEnd"/>
      <w:r w:rsidRPr="0078139F">
        <w:rPr>
          <w:rFonts w:asciiTheme="minorHAnsi" w:eastAsiaTheme="minorHAnsi" w:hAnsiTheme="minorHAnsi" w:cs="Calibri"/>
          <w:szCs w:val="22"/>
          <w:lang w:eastAsia="en-US"/>
        </w:rPr>
        <w:t xml:space="preserve"> </w:t>
      </w:r>
    </w:p>
    <w:p w14:paraId="6E283279" w14:textId="47CD9A94" w:rsidR="00A91D7E" w:rsidRDefault="00A91D7E"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Soupis prací a výkaz výměr bude zpracován v obecně dostupné cenové soustavě a bude obsahovat podrob</w:t>
      </w:r>
      <w:r>
        <w:rPr>
          <w:rFonts w:asciiTheme="minorHAnsi" w:eastAsiaTheme="minorHAnsi" w:hAnsiTheme="minorHAnsi" w:cs="Calibri"/>
          <w:szCs w:val="22"/>
          <w:lang w:eastAsia="en-US"/>
        </w:rPr>
        <w:t>ný popis požadovaných standardů.</w:t>
      </w:r>
      <w:r w:rsidRPr="0078139F">
        <w:rPr>
          <w:rFonts w:asciiTheme="minorHAnsi" w:eastAsiaTheme="minorHAnsi" w:hAnsiTheme="minorHAnsi" w:cs="Calibri"/>
          <w:szCs w:val="22"/>
          <w:lang w:eastAsia="en-US"/>
        </w:rPr>
        <w:t xml:space="preserve"> Soupis prací a výkaz výměr bude obsahovat veškeré práce potřebné k výstavbě, zprovoznění a kolaudaci stavby v souladu s projektovou dokumentací, stavebním povolením a závaznými stanovisky DOSS. Soupis nesmí obsahovat MJ „soubor“ a</w:t>
      </w:r>
      <w:r w:rsidR="00BF61E2">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 xml:space="preserve">„komplet“, není-li z položky zřejmé, co obsahuje. Pokud bude nezbytné uvedení vlastních položek, které nejsou definovány v použité cenové soustavě, je třeba uvést jejich přesnou specifikaci. Soupis bude zpracován v elektronické podobě v otevřeném </w:t>
      </w:r>
      <w:proofErr w:type="gramStart"/>
      <w:r w:rsidRPr="0078139F">
        <w:rPr>
          <w:rFonts w:asciiTheme="minorHAnsi" w:eastAsiaTheme="minorHAnsi" w:hAnsiTheme="minorHAnsi" w:cs="Calibri"/>
          <w:szCs w:val="22"/>
          <w:lang w:eastAsia="en-US"/>
        </w:rPr>
        <w:t>formátu .</w:t>
      </w:r>
      <w:proofErr w:type="spellStart"/>
      <w:r w:rsidRPr="0078139F">
        <w:rPr>
          <w:rFonts w:asciiTheme="minorHAnsi" w:eastAsiaTheme="minorHAnsi" w:hAnsiTheme="minorHAnsi" w:cs="Calibri"/>
          <w:szCs w:val="22"/>
          <w:lang w:eastAsia="en-US"/>
        </w:rPr>
        <w:t>unixml</w:t>
      </w:r>
      <w:proofErr w:type="spellEnd"/>
      <w:r w:rsidRPr="0078139F">
        <w:rPr>
          <w:rFonts w:asciiTheme="minorHAnsi" w:eastAsiaTheme="minorHAnsi" w:hAnsiTheme="minorHAnsi" w:cs="Calibri"/>
          <w:szCs w:val="22"/>
          <w:lang w:eastAsia="en-US"/>
        </w:rPr>
        <w:t>/</w:t>
      </w:r>
      <w:proofErr w:type="gramEnd"/>
      <w:r w:rsidRPr="0078139F">
        <w:rPr>
          <w:rFonts w:asciiTheme="minorHAnsi" w:eastAsiaTheme="minorHAnsi" w:hAnsiTheme="minorHAnsi" w:cs="Calibri"/>
          <w:szCs w:val="22"/>
          <w:lang w:eastAsia="en-US"/>
        </w:rPr>
        <w:t>.</w:t>
      </w:r>
      <w:proofErr w:type="spellStart"/>
      <w:r w:rsidRPr="0078139F">
        <w:rPr>
          <w:rFonts w:asciiTheme="minorHAnsi" w:eastAsiaTheme="minorHAnsi" w:hAnsiTheme="minorHAnsi" w:cs="Calibri"/>
          <w:szCs w:val="22"/>
          <w:lang w:eastAsia="en-US"/>
        </w:rPr>
        <w:t>xml</w:t>
      </w:r>
      <w:proofErr w:type="spellEnd"/>
      <w:r w:rsidRPr="0078139F">
        <w:rPr>
          <w:rFonts w:asciiTheme="minorHAnsi" w:eastAsiaTheme="minorHAnsi" w:hAnsiTheme="minorHAnsi" w:cs="Calibri"/>
          <w:szCs w:val="22"/>
          <w:lang w:eastAsia="en-US"/>
        </w:rPr>
        <w:t xml:space="preserve">. Soupis bude členěn dle zvyklostí ceníků, včetně krycích listů rozpočtu a souhrnného listu rozpočtu. Souhrnné krycí listy budou obsahovat celkovou položku za dílo bez DPH, DPH a cenu vč. DPH.  </w:t>
      </w:r>
    </w:p>
    <w:p w14:paraId="5FFCC64D" w14:textId="29A00FA9" w:rsidR="00BF61E2" w:rsidRPr="0078139F" w:rsidRDefault="00BF61E2" w:rsidP="000E7DF7">
      <w:pPr>
        <w:autoSpaceDE w:val="0"/>
        <w:autoSpaceDN w:val="0"/>
        <w:adjustRightInd w:val="0"/>
        <w:ind w:left="851" w:hanging="1"/>
        <w:jc w:val="both"/>
        <w:rPr>
          <w:rFonts w:asciiTheme="minorHAnsi" w:eastAsiaTheme="minorHAnsi" w:hAnsiTheme="minorHAnsi" w:cs="Calibri"/>
          <w:szCs w:val="22"/>
          <w:lang w:eastAsia="en-US"/>
        </w:rPr>
      </w:pPr>
      <w:r w:rsidRPr="00BF61E2">
        <w:rPr>
          <w:rFonts w:asciiTheme="minorHAnsi" w:eastAsiaTheme="minorHAnsi" w:hAnsiTheme="minorHAnsi" w:cs="Calibri"/>
          <w:szCs w:val="22"/>
          <w:lang w:eastAsia="en-US"/>
        </w:rPr>
        <w:t>Zhotovitel je povinen předat Objednateli spolu s projektovou dokumentací</w:t>
      </w:r>
      <w:r>
        <w:rPr>
          <w:rFonts w:asciiTheme="minorHAnsi" w:eastAsiaTheme="minorHAnsi" w:hAnsiTheme="minorHAnsi" w:cs="Calibri"/>
          <w:szCs w:val="22"/>
          <w:lang w:eastAsia="en-US"/>
        </w:rPr>
        <w:t xml:space="preserve"> všechny potřebné </w:t>
      </w:r>
      <w:r w:rsidRPr="00BF61E2">
        <w:rPr>
          <w:rFonts w:asciiTheme="minorHAnsi" w:eastAsiaTheme="minorHAnsi" w:hAnsiTheme="minorHAnsi" w:cs="Calibri"/>
          <w:szCs w:val="22"/>
          <w:lang w:eastAsia="en-US"/>
        </w:rPr>
        <w:t>výpočty pro doložení splnění požadovaných technických parametrů.</w:t>
      </w:r>
    </w:p>
    <w:p w14:paraId="29B67E68" w14:textId="77777777" w:rsidR="0078139F" w:rsidRPr="0078139F" w:rsidRDefault="0078139F"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78139F">
        <w:rPr>
          <w:rFonts w:asciiTheme="minorHAnsi" w:eastAsiaTheme="minorHAnsi" w:hAnsiTheme="minorHAnsi" w:cs="Calibri"/>
          <w:b/>
          <w:szCs w:val="22"/>
          <w:lang w:eastAsia="en-US"/>
        </w:rPr>
        <w:t xml:space="preserve">Konzultace Zhotovitele s Objednatelem </w:t>
      </w:r>
    </w:p>
    <w:p w14:paraId="591C170C" w14:textId="4B144FA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Nedílnou součástí zpracování projektové dokumentace je povinnost svolávat pravidelné výrobní porady během zpracování projektové dokumentace minimálně 1 x za čtrnáct (14) dnů. </w:t>
      </w:r>
      <w:r w:rsidR="00E3667C">
        <w:rPr>
          <w:rFonts w:asciiTheme="minorHAnsi" w:eastAsiaTheme="minorHAnsi" w:hAnsiTheme="minorHAnsi" w:cs="Calibri"/>
          <w:szCs w:val="22"/>
          <w:lang w:eastAsia="en-US"/>
        </w:rPr>
        <w:t>Za zhotovitele se zúčastní minimálně</w:t>
      </w:r>
      <w:r w:rsidR="00E3667C" w:rsidRPr="00025E83">
        <w:rPr>
          <w:rFonts w:asciiTheme="minorHAnsi" w:eastAsiaTheme="minorHAnsi" w:hAnsiTheme="minorHAnsi" w:cs="Calibri"/>
          <w:szCs w:val="22"/>
          <w:lang w:eastAsia="en-US"/>
        </w:rPr>
        <w:t xml:space="preserve"> hlavní/vedoucí projektant.</w:t>
      </w:r>
      <w:r w:rsidR="00E3667C">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 xml:space="preserve">Na těchto výrobních poradách bude Zhotovitel Objednatele informovat o stavu rozpracované projektové dokumentace a průběhu souvisejících inženýrských činností; dále budou předkládána Objednateli ke konzultaci nebo k odsouhlasení různá technická a materiálová řešení konstrukčního systému, technologických zařízení, návrh využití energií apod. Na vyzvání předloží Zhotovitel rozpracovanou projektovou dokumentaci Objednateli k posouzení. Z každé výrobní porady bude proveden Zhotovitelem zápis, který obdrží a písemně potvrdí zástupci obou stran. Bez písemného souhlasu Objednatele pořízeného v průběhu výrobních porad nelze pokračovat ve zpracování PD. </w:t>
      </w:r>
    </w:p>
    <w:p w14:paraId="25AD1B33"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Objednatel si vyhrazuje právo na předkládání vlastních podnětů Zhotoviteli, které budou v průběhu výrobních porad projednávány. Zhotovitel určí vhodnost zapracování pokynů. Objednatel však neodpovídá za vhodnost pokynů daných Zhotoviteli. Zhotovitel je vždy povinen zkoumat s odbornou péčí vhodnost pokynů Objednatele a na případnou nevhodnost je povinen neprodleně písemně upozornit Objednatele. Jsou-li pokyny Objednatele v rozporu s právními nebo profesními předpisy, ČSN či jinými normami nebo jinak nevhodné pro to, aby podle nich Zhotovitel při plnění závazků dle této smlouvy postupoval, je povinen o tom Objednatele bezodkladně písemně informovat.</w:t>
      </w:r>
    </w:p>
    <w:p w14:paraId="7CF94652" w14:textId="57DB69B1"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Objednatel si vyhrazuje lhůtu 7 kalendářních dnů, není-li písemně stanoveno jinak, na posouzení návrhů Zhotovitele, po které neběží lhůty stanovené v čl. </w:t>
      </w:r>
      <w:r w:rsidR="00733CF8">
        <w:rPr>
          <w:rFonts w:asciiTheme="minorHAnsi" w:eastAsiaTheme="minorHAnsi" w:hAnsiTheme="minorHAnsi" w:cs="Calibri"/>
          <w:szCs w:val="22"/>
          <w:lang w:eastAsia="en-US"/>
        </w:rPr>
        <w:t>5</w:t>
      </w:r>
      <w:r w:rsidRPr="0078139F">
        <w:rPr>
          <w:rFonts w:asciiTheme="minorHAnsi" w:eastAsiaTheme="minorHAnsi" w:hAnsiTheme="minorHAnsi" w:cs="Calibri"/>
          <w:szCs w:val="22"/>
          <w:lang w:eastAsia="en-US"/>
        </w:rPr>
        <w:t>.</w:t>
      </w:r>
      <w:r w:rsidR="00521CE5">
        <w:rPr>
          <w:rFonts w:asciiTheme="minorHAnsi" w:eastAsiaTheme="minorHAnsi" w:hAnsiTheme="minorHAnsi" w:cs="Calibri"/>
          <w:szCs w:val="22"/>
          <w:lang w:eastAsia="en-US"/>
        </w:rPr>
        <w:t>2</w:t>
      </w:r>
      <w:r w:rsidRPr="0078139F">
        <w:rPr>
          <w:rFonts w:asciiTheme="minorHAnsi" w:eastAsiaTheme="minorHAnsi" w:hAnsiTheme="minorHAnsi" w:cs="Calibri"/>
          <w:szCs w:val="22"/>
          <w:lang w:eastAsia="en-US"/>
        </w:rPr>
        <w:t>.1 této Smlouvy.</w:t>
      </w:r>
    </w:p>
    <w:p w14:paraId="020BACFB" w14:textId="77777777" w:rsidR="0078139F" w:rsidRPr="0078139F" w:rsidRDefault="0078139F"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78139F">
        <w:rPr>
          <w:rFonts w:asciiTheme="minorHAnsi" w:eastAsiaTheme="minorHAnsi" w:hAnsiTheme="minorHAnsi" w:cs="Calibri"/>
          <w:b/>
          <w:szCs w:val="22"/>
          <w:lang w:eastAsia="en-US"/>
        </w:rPr>
        <w:t xml:space="preserve">Provedení aktualizace oceněného rozpočtu na aktuální cenovou úroveň </w:t>
      </w:r>
    </w:p>
    <w:p w14:paraId="14F7CFF6" w14:textId="050B794E" w:rsidR="0078139F" w:rsidRDefault="0078139F" w:rsidP="000E7DF7">
      <w:pPr>
        <w:autoSpaceDE w:val="0"/>
        <w:autoSpaceDN w:val="0"/>
        <w:adjustRightInd w:val="0"/>
        <w:ind w:left="85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Zhotovitel se zavazuje, že v případě potřeby úpravu rozpočtu</w:t>
      </w:r>
      <w:r w:rsidR="005A39C9">
        <w:rPr>
          <w:rFonts w:asciiTheme="minorHAnsi" w:eastAsiaTheme="minorHAnsi" w:hAnsiTheme="minorHAnsi" w:cs="Calibri"/>
          <w:szCs w:val="22"/>
          <w:lang w:eastAsia="en-US"/>
        </w:rPr>
        <w:t xml:space="preserve"> nebo jeho části dle členění jednotlivých etap</w:t>
      </w:r>
      <w:r w:rsidRPr="0078139F">
        <w:rPr>
          <w:rFonts w:asciiTheme="minorHAnsi" w:eastAsiaTheme="minorHAnsi" w:hAnsiTheme="minorHAnsi" w:cs="Calibri"/>
          <w:szCs w:val="22"/>
          <w:lang w:eastAsia="en-US"/>
        </w:rPr>
        <w:t xml:space="preserve"> na aktuální cenovou hladinu bude podle potřeby Objednatele provádět po celou dobu záruky </w:t>
      </w:r>
      <w:r w:rsidRPr="0078139F">
        <w:rPr>
          <w:rFonts w:asciiTheme="minorHAnsi" w:eastAsiaTheme="minorHAnsi" w:hAnsiTheme="minorHAnsi" w:cs="Calibri"/>
          <w:szCs w:val="22"/>
          <w:lang w:eastAsia="en-US"/>
        </w:rPr>
        <w:lastRenderedPageBreak/>
        <w:t xml:space="preserve">za dílo, a to nejpozději do </w:t>
      </w:r>
      <w:r w:rsidR="00BF61E2">
        <w:rPr>
          <w:rFonts w:asciiTheme="minorHAnsi" w:eastAsiaTheme="minorHAnsi" w:hAnsiTheme="minorHAnsi" w:cs="Calibri"/>
          <w:szCs w:val="22"/>
          <w:lang w:eastAsia="en-US"/>
        </w:rPr>
        <w:t>15</w:t>
      </w:r>
      <w:r w:rsidRPr="0078139F">
        <w:rPr>
          <w:rFonts w:asciiTheme="minorHAnsi" w:eastAsiaTheme="minorHAnsi" w:hAnsiTheme="minorHAnsi" w:cs="Calibri"/>
          <w:szCs w:val="22"/>
          <w:lang w:eastAsia="en-US"/>
        </w:rPr>
        <w:t xml:space="preserve"> </w:t>
      </w:r>
      <w:r w:rsidR="00BF61E2">
        <w:rPr>
          <w:rFonts w:asciiTheme="minorHAnsi" w:eastAsiaTheme="minorHAnsi" w:hAnsiTheme="minorHAnsi" w:cs="Calibri"/>
          <w:szCs w:val="22"/>
          <w:lang w:eastAsia="en-US"/>
        </w:rPr>
        <w:t>pracovních</w:t>
      </w:r>
      <w:r w:rsidR="00BF61E2" w:rsidRPr="0078139F">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 xml:space="preserve">dnů od výzvy Objednatele. Cena za tuto aktualizaci je zahrnuta v ceně za realizaci díla. </w:t>
      </w:r>
    </w:p>
    <w:p w14:paraId="01F1BB62" w14:textId="43FB623B" w:rsidR="0078139F" w:rsidRPr="0078139F" w:rsidRDefault="0078139F"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A91D7E">
        <w:rPr>
          <w:rFonts w:asciiTheme="minorHAnsi" w:eastAsiaTheme="minorHAnsi" w:hAnsiTheme="minorHAnsi" w:cs="Calibri"/>
          <w:b/>
          <w:szCs w:val="22"/>
          <w:lang w:eastAsia="en-US"/>
        </w:rPr>
        <w:t>Součinnost</w:t>
      </w:r>
      <w:r w:rsidRPr="0078139F">
        <w:rPr>
          <w:rFonts w:asciiTheme="minorHAnsi" w:eastAsiaTheme="minorHAnsi" w:hAnsiTheme="minorHAnsi" w:cs="Calibri"/>
          <w:b/>
          <w:szCs w:val="22"/>
          <w:lang w:eastAsia="en-US"/>
        </w:rPr>
        <w:t xml:space="preserve"> při výběru dodavatele stavby</w:t>
      </w:r>
    </w:p>
    <w:p w14:paraId="31AE4CC2" w14:textId="29C98A1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Aktivní spolupráce při výběru dodavatele stavby dle předmětné dokumentace, a to i při opakovaných řízeních na výběr dodavatele stavby</w:t>
      </w:r>
      <w:r w:rsidR="005A39C9">
        <w:rPr>
          <w:rFonts w:asciiTheme="minorHAnsi" w:eastAsiaTheme="minorHAnsi" w:hAnsiTheme="minorHAnsi" w:cs="Calibri"/>
          <w:szCs w:val="22"/>
          <w:lang w:eastAsia="en-US"/>
        </w:rPr>
        <w:t>.</w:t>
      </w:r>
      <w:r w:rsidRPr="0078139F">
        <w:rPr>
          <w:rFonts w:asciiTheme="minorHAnsi" w:eastAsiaTheme="minorHAnsi" w:hAnsiTheme="minorHAnsi" w:cs="Calibri"/>
          <w:szCs w:val="22"/>
          <w:lang w:eastAsia="en-US"/>
        </w:rPr>
        <w:t xml:space="preserve"> </w:t>
      </w:r>
    </w:p>
    <w:p w14:paraId="06C38420" w14:textId="0CFC04C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Aktivní spolupráce s  Objednatelem/administrátorem </w:t>
      </w:r>
      <w:r w:rsidR="005A39C9">
        <w:rPr>
          <w:rFonts w:asciiTheme="minorHAnsi" w:eastAsiaTheme="minorHAnsi" w:hAnsiTheme="minorHAnsi" w:cs="Calibri"/>
          <w:szCs w:val="22"/>
          <w:lang w:eastAsia="en-US"/>
        </w:rPr>
        <w:t xml:space="preserve">zahrnuje </w:t>
      </w:r>
      <w:r w:rsidRPr="0078139F">
        <w:rPr>
          <w:rFonts w:asciiTheme="minorHAnsi" w:eastAsiaTheme="minorHAnsi" w:hAnsiTheme="minorHAnsi" w:cs="Calibri"/>
          <w:szCs w:val="22"/>
          <w:lang w:eastAsia="en-US"/>
        </w:rPr>
        <w:t>v průběhu zadávacího řízení na zhotovitele stavby</w:t>
      </w:r>
      <w:r w:rsidR="005A39C9" w:rsidRPr="0078139F">
        <w:rPr>
          <w:rFonts w:asciiTheme="minorHAnsi" w:eastAsiaTheme="minorHAnsi" w:hAnsiTheme="minorHAnsi" w:cs="Calibri"/>
          <w:szCs w:val="22"/>
          <w:lang w:eastAsia="en-US"/>
        </w:rPr>
        <w:t xml:space="preserve"> </w:t>
      </w:r>
      <w:r w:rsidR="005A39C9">
        <w:rPr>
          <w:rFonts w:asciiTheme="minorHAnsi" w:eastAsiaTheme="minorHAnsi" w:hAnsiTheme="minorHAnsi" w:cs="Calibri"/>
          <w:szCs w:val="22"/>
          <w:lang w:eastAsia="en-US"/>
        </w:rPr>
        <w:t xml:space="preserve">zpracování dostatečných kvalifikovaných odpovědí na žádosti o vysvětlení zadávací dokumentace týkajících se projektové dokumentace a jejích příloh, </w:t>
      </w:r>
      <w:r w:rsidRPr="0078139F">
        <w:rPr>
          <w:rFonts w:asciiTheme="minorHAnsi" w:eastAsiaTheme="minorHAnsi" w:hAnsiTheme="minorHAnsi" w:cs="Calibri"/>
          <w:szCs w:val="22"/>
          <w:lang w:eastAsia="en-US"/>
        </w:rPr>
        <w:t>vč</w:t>
      </w:r>
      <w:r w:rsidR="005A39C9">
        <w:rPr>
          <w:rFonts w:asciiTheme="minorHAnsi" w:eastAsiaTheme="minorHAnsi" w:hAnsiTheme="minorHAnsi" w:cs="Calibri"/>
          <w:szCs w:val="22"/>
          <w:lang w:eastAsia="en-US"/>
        </w:rPr>
        <w:t>.</w:t>
      </w:r>
      <w:r w:rsidRPr="0078139F">
        <w:rPr>
          <w:rFonts w:asciiTheme="minorHAnsi" w:eastAsiaTheme="minorHAnsi" w:hAnsiTheme="minorHAnsi" w:cs="Calibri"/>
          <w:szCs w:val="22"/>
          <w:lang w:eastAsia="en-US"/>
        </w:rPr>
        <w:t xml:space="preserve"> soupisu prací a</w:t>
      </w:r>
      <w:r w:rsidR="005A39C9">
        <w:rPr>
          <w:rFonts w:asciiTheme="minorHAnsi" w:eastAsiaTheme="minorHAnsi" w:hAnsiTheme="minorHAnsi" w:cs="Calibri"/>
          <w:szCs w:val="22"/>
          <w:lang w:eastAsia="en-US"/>
        </w:rPr>
        <w:t> </w:t>
      </w:r>
      <w:r w:rsidRPr="0078139F">
        <w:rPr>
          <w:rFonts w:asciiTheme="minorHAnsi" w:eastAsiaTheme="minorHAnsi" w:hAnsiTheme="minorHAnsi" w:cs="Calibri"/>
          <w:szCs w:val="22"/>
          <w:lang w:eastAsia="en-US"/>
        </w:rPr>
        <w:t xml:space="preserve">výkazu výměr, a to ve lhůtě nejpozději dvou (2) pracovních dnů od doručení dotazu Objednatelem nebo administrátorem. Za doručení dotazu se považuje i doručení dotazu </w:t>
      </w:r>
      <w:r w:rsidR="005A39C9" w:rsidRPr="0078139F">
        <w:rPr>
          <w:rFonts w:asciiTheme="minorHAnsi" w:eastAsiaTheme="minorHAnsi" w:hAnsiTheme="minorHAnsi" w:cs="Calibri"/>
          <w:szCs w:val="22"/>
          <w:lang w:eastAsia="en-US"/>
        </w:rPr>
        <w:t>Objednatele</w:t>
      </w:r>
      <w:r w:rsidR="005A39C9">
        <w:rPr>
          <w:rFonts w:asciiTheme="minorHAnsi" w:eastAsiaTheme="minorHAnsi" w:hAnsiTheme="minorHAnsi" w:cs="Calibri"/>
          <w:szCs w:val="22"/>
          <w:lang w:eastAsia="en-US"/>
        </w:rPr>
        <w:t>m nebo administrátorem</w:t>
      </w:r>
      <w:r w:rsidR="005A39C9" w:rsidRPr="0078139F">
        <w:rPr>
          <w:rFonts w:asciiTheme="minorHAnsi" w:eastAsiaTheme="minorHAnsi" w:hAnsiTheme="minorHAnsi" w:cs="Calibri"/>
          <w:szCs w:val="22"/>
          <w:lang w:eastAsia="en-US"/>
        </w:rPr>
        <w:t xml:space="preserve"> </w:t>
      </w:r>
      <w:r w:rsidRPr="0078139F">
        <w:rPr>
          <w:rFonts w:asciiTheme="minorHAnsi" w:eastAsiaTheme="minorHAnsi" w:hAnsiTheme="minorHAnsi" w:cs="Calibri"/>
          <w:szCs w:val="22"/>
          <w:lang w:eastAsia="en-US"/>
        </w:rPr>
        <w:t xml:space="preserve">prostřednictvím elektronické pošty (emailem). </w:t>
      </w:r>
    </w:p>
    <w:p w14:paraId="742D58D2" w14:textId="3FDEE830"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Aktivní účast na jednáních pověřených osob k hodnocení a posouzení nabídek, kontrola oceněných soupisů prací v nabídkách účastníků zadávacího řízení</w:t>
      </w:r>
      <w:r w:rsidR="005A39C9">
        <w:rPr>
          <w:rFonts w:asciiTheme="minorHAnsi" w:eastAsiaTheme="minorHAnsi" w:hAnsiTheme="minorHAnsi" w:cs="Calibri"/>
          <w:szCs w:val="22"/>
          <w:lang w:eastAsia="en-US"/>
        </w:rPr>
        <w:t>,</w:t>
      </w:r>
      <w:r w:rsidR="00521CE5">
        <w:rPr>
          <w:rFonts w:asciiTheme="minorHAnsi" w:eastAsiaTheme="minorHAnsi" w:hAnsiTheme="minorHAnsi" w:cs="Calibri"/>
          <w:szCs w:val="22"/>
          <w:lang w:eastAsia="en-US"/>
        </w:rPr>
        <w:t xml:space="preserve"> </w:t>
      </w:r>
      <w:r w:rsidR="005A39C9" w:rsidRPr="0078139F">
        <w:rPr>
          <w:rFonts w:asciiTheme="minorHAnsi" w:eastAsiaTheme="minorHAnsi" w:hAnsiTheme="minorHAnsi" w:cs="Calibri"/>
          <w:szCs w:val="22"/>
          <w:lang w:eastAsia="en-US"/>
        </w:rPr>
        <w:t>posouzení splnění způsobilosti a kvalifikace a hodnocení nabídek.</w:t>
      </w:r>
      <w:r w:rsidR="005A39C9">
        <w:rPr>
          <w:rFonts w:asciiTheme="minorHAnsi" w:eastAsiaTheme="minorHAnsi" w:hAnsiTheme="minorHAnsi" w:cs="Calibri"/>
          <w:szCs w:val="22"/>
          <w:lang w:eastAsia="en-US"/>
        </w:rPr>
        <w:t xml:space="preserve"> </w:t>
      </w:r>
      <w:r w:rsidR="00521CE5">
        <w:rPr>
          <w:rFonts w:asciiTheme="minorHAnsi" w:eastAsiaTheme="minorHAnsi" w:hAnsiTheme="minorHAnsi" w:cs="Calibri"/>
          <w:szCs w:val="22"/>
          <w:lang w:eastAsia="en-US"/>
        </w:rPr>
        <w:t>Pověřené osoby jsou povinny zachovávat mlčenlivost o skutečnostech, o</w:t>
      </w:r>
      <w:r w:rsidR="005A39C9">
        <w:rPr>
          <w:rFonts w:asciiTheme="minorHAnsi" w:eastAsiaTheme="minorHAnsi" w:hAnsiTheme="minorHAnsi" w:cs="Calibri"/>
          <w:szCs w:val="22"/>
          <w:lang w:eastAsia="en-US"/>
        </w:rPr>
        <w:t> </w:t>
      </w:r>
      <w:r w:rsidR="00521CE5">
        <w:rPr>
          <w:rFonts w:asciiTheme="minorHAnsi" w:eastAsiaTheme="minorHAnsi" w:hAnsiTheme="minorHAnsi" w:cs="Calibri"/>
          <w:szCs w:val="22"/>
          <w:lang w:eastAsia="en-US"/>
        </w:rPr>
        <w:t>kterých se dozvěděli a nebýt ve střetu zájmů.</w:t>
      </w:r>
    </w:p>
    <w:p w14:paraId="2E78AFE5" w14:textId="77777777" w:rsidR="0078139F" w:rsidRPr="0078139F" w:rsidRDefault="0078139F"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78139F">
        <w:rPr>
          <w:rFonts w:asciiTheme="minorHAnsi" w:eastAsiaTheme="minorHAnsi" w:hAnsiTheme="minorHAnsi" w:cs="Calibri"/>
          <w:b/>
          <w:szCs w:val="22"/>
          <w:lang w:eastAsia="en-US"/>
        </w:rPr>
        <w:t>Poskytnutí výhradní a neomezené licence k autorskému dílu</w:t>
      </w:r>
    </w:p>
    <w:p w14:paraId="67009E42"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Zhotovitel touto smlouvou opravňuje Objednatele k užití předmětu díla, nebo jeho části, této Přílohy smlouvy všemi možnými způsoby užití v rozsahu neomezeném, a to jak ve hmotné, tak i nehmotné podobě. Zhotovitel poskytne k užití díla výhradní a neomezenou licenci, a to v rozsahu předmětu této smlouvy. Na základě poskytnutí licence pro užití autorského díla bude Objednatel oprávněn ke všem způsobům užití díla. Objednatel bude oprávněn dílo: a) rozmnožovat, b) rozšiřovat, c) poskytovat dílo jiným subjektům, d) půjčovat dílo, e) pozměňovat dílo, f) sdělovat dílo veřejnosti. </w:t>
      </w:r>
    </w:p>
    <w:p w14:paraId="1DC4416A"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Objednatel je oprávněn i k jiným než výše uvedeným způsobům využití, zejména je oprávněn podle něj postupovat, rozvíjet jej, pozměňovat či použít jako podklad pro další využití apod. Objednatel je oprávněn předmět díla zpracovat včetně překladu, spojit s jiným dílem, zařadit do díla souborného a uvádět dílo na veřejnost pod svým jménem a takto upravené dílo dále neomezeně užívat všemi způsoby užití.</w:t>
      </w:r>
    </w:p>
    <w:p w14:paraId="0D0E4784"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 xml:space="preserve">Zhotovitel nesmí poskytnout licenci k projektové dokumentaci třetí osobě. Zhotovitel je povinen zdržet se výkonu práva užít předmět díla. Zhotovitel uděluje Objednateli souhlas k postoupení licence třetí osobě, a to ať už zcela, nebo zčásti a současně uděluje Objednateli právo poskytovat podlicence v plném rozsahu, jaký vyplývá z licenčního oprávnění. </w:t>
      </w:r>
    </w:p>
    <w:p w14:paraId="77DA5BC8"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Zhotovitel je sám oprávněn užít předmět díla, zejména pro potřeby marketingu, pro potřeby prezentace na veřejnosti, výstavách či jednotlivě u třetích osob v jakékoliv formě zachycené na jakémkoliv nosiči, pouze se souhlasem Objednatele.</w:t>
      </w:r>
    </w:p>
    <w:p w14:paraId="0EFFF6C7"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Poskytnutí výhradní a neomezené licence k autorskému dílu je součástí ceny díla. Objednatel není povinen licenci využít.</w:t>
      </w:r>
    </w:p>
    <w:p w14:paraId="0CAAF229" w14:textId="77777777" w:rsidR="0078139F" w:rsidRPr="0078139F" w:rsidRDefault="0078139F" w:rsidP="000E7DF7">
      <w:pPr>
        <w:autoSpaceDE w:val="0"/>
        <w:autoSpaceDN w:val="0"/>
        <w:adjustRightInd w:val="0"/>
        <w:ind w:left="851" w:hanging="1"/>
        <w:jc w:val="both"/>
        <w:rPr>
          <w:rFonts w:asciiTheme="minorHAnsi" w:eastAsiaTheme="minorHAnsi" w:hAnsiTheme="minorHAnsi" w:cs="Calibri"/>
          <w:szCs w:val="22"/>
          <w:lang w:eastAsia="en-US"/>
        </w:rPr>
      </w:pPr>
      <w:r w:rsidRPr="0078139F">
        <w:rPr>
          <w:rFonts w:asciiTheme="minorHAnsi" w:eastAsiaTheme="minorHAnsi" w:hAnsiTheme="minorHAnsi" w:cs="Calibri"/>
          <w:szCs w:val="22"/>
          <w:lang w:eastAsia="en-US"/>
        </w:rPr>
        <w:t>Zhotovitel prohlašuje, že předmět díla je vytvořen jejím autorem či autory jakožto dílo zaměstnanecké, případně že je oprávněn poskytnout Objednateli licenci na základě smluvního ujednání s jejím autorem či autory, a to v plném rozsahu dle této smlouvy.</w:t>
      </w:r>
    </w:p>
    <w:p w14:paraId="1518B569" w14:textId="77777777" w:rsidR="0078139F" w:rsidRPr="0078139F" w:rsidRDefault="0078139F" w:rsidP="000E7DF7">
      <w:pPr>
        <w:pStyle w:val="Odstavecseseznamem"/>
        <w:numPr>
          <w:ilvl w:val="0"/>
          <w:numId w:val="43"/>
        </w:numPr>
        <w:autoSpaceDE w:val="0"/>
        <w:autoSpaceDN w:val="0"/>
        <w:adjustRightInd w:val="0"/>
        <w:ind w:left="851" w:hanging="426"/>
        <w:jc w:val="both"/>
        <w:rPr>
          <w:rFonts w:asciiTheme="minorHAnsi" w:eastAsiaTheme="minorHAnsi" w:hAnsiTheme="minorHAnsi" w:cs="Calibri"/>
          <w:b/>
          <w:szCs w:val="22"/>
          <w:lang w:eastAsia="en-US"/>
        </w:rPr>
      </w:pPr>
      <w:r w:rsidRPr="0078139F">
        <w:rPr>
          <w:rFonts w:asciiTheme="minorHAnsi" w:eastAsiaTheme="minorHAnsi" w:hAnsiTheme="minorHAnsi" w:cs="Calibri"/>
          <w:b/>
          <w:szCs w:val="22"/>
          <w:lang w:eastAsia="en-US"/>
        </w:rPr>
        <w:t>Výkon autorského dozoru</w:t>
      </w:r>
      <w:r w:rsidRPr="0078139F">
        <w:rPr>
          <w:rFonts w:asciiTheme="minorHAnsi" w:eastAsiaTheme="minorHAnsi" w:hAnsiTheme="minorHAnsi" w:cs="Calibri"/>
          <w:szCs w:val="22"/>
          <w:lang w:eastAsia="en-US"/>
        </w:rPr>
        <w:t xml:space="preserve"> - hlavními úkony autorského dozoru projektanta jsou tyto činnosti:</w:t>
      </w:r>
    </w:p>
    <w:p w14:paraId="6FF43E8E" w14:textId="19D4DCD6" w:rsidR="0078139F" w:rsidRPr="0078139F" w:rsidRDefault="0078139F" w:rsidP="000E7DF7">
      <w:pPr>
        <w:autoSpaceDE w:val="0"/>
        <w:autoSpaceDN w:val="0"/>
        <w:adjustRightInd w:val="0"/>
        <w:ind w:left="85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t xml:space="preserve">Účast na předání staveniště zhotoviteli. </w:t>
      </w:r>
    </w:p>
    <w:p w14:paraId="0810BD62" w14:textId="24D58749" w:rsidR="0078139F" w:rsidRPr="0078139F" w:rsidRDefault="0078139F" w:rsidP="000E7DF7">
      <w:pPr>
        <w:autoSpaceDE w:val="0"/>
        <w:autoSpaceDN w:val="0"/>
        <w:adjustRightInd w:val="0"/>
        <w:ind w:left="85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t xml:space="preserve">Účast na kontrolních dnech stavby a spolupráce s ostatními partnery při operativním řešení problémů vzniklých na stavbě </w:t>
      </w:r>
      <w:r w:rsidR="00DE6DB9">
        <w:rPr>
          <w:rFonts w:asciiTheme="minorHAnsi" w:eastAsiaTheme="minorHAnsi" w:hAnsiTheme="minorHAnsi" w:cs="Calibri"/>
          <w:bCs/>
          <w:szCs w:val="22"/>
          <w:lang w:eastAsia="en-US"/>
        </w:rPr>
        <w:t>1 x týdně</w:t>
      </w:r>
      <w:r w:rsidRPr="0078139F">
        <w:rPr>
          <w:rFonts w:asciiTheme="minorHAnsi" w:eastAsiaTheme="minorHAnsi" w:hAnsiTheme="minorHAnsi" w:cs="Calibri"/>
          <w:bCs/>
          <w:szCs w:val="22"/>
          <w:lang w:eastAsia="en-US"/>
        </w:rPr>
        <w:t xml:space="preserve"> nebo kdykoli na vyzvání.</w:t>
      </w:r>
    </w:p>
    <w:p w14:paraId="053E0C62" w14:textId="6875863F" w:rsidR="0078139F" w:rsidRPr="0078139F" w:rsidRDefault="0078139F" w:rsidP="000E7DF7">
      <w:pPr>
        <w:autoSpaceDE w:val="0"/>
        <w:autoSpaceDN w:val="0"/>
        <w:adjustRightInd w:val="0"/>
        <w:ind w:left="85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t>Autorský dozor sleduje z technického hlediska po celou dobu realizace stavby její soulad se schválenou projektovou dokumentací</w:t>
      </w:r>
      <w:r w:rsidR="0060194F">
        <w:rPr>
          <w:rFonts w:asciiTheme="minorHAnsi" w:eastAsiaTheme="minorHAnsi" w:hAnsiTheme="minorHAnsi" w:cs="Calibri"/>
          <w:bCs/>
          <w:szCs w:val="22"/>
          <w:lang w:eastAsia="en-US"/>
        </w:rPr>
        <w:t xml:space="preserve"> a bude se účastnit kontrolních dnů stavby</w:t>
      </w:r>
      <w:r w:rsidRPr="0078139F">
        <w:rPr>
          <w:rFonts w:asciiTheme="minorHAnsi" w:eastAsiaTheme="minorHAnsi" w:hAnsiTheme="minorHAnsi" w:cs="Calibri"/>
          <w:bCs/>
          <w:szCs w:val="22"/>
          <w:lang w:eastAsia="en-US"/>
        </w:rPr>
        <w:t>.</w:t>
      </w:r>
    </w:p>
    <w:p w14:paraId="386DAC6C" w14:textId="32F279B5" w:rsidR="0078139F" w:rsidRPr="0078139F" w:rsidRDefault="0078139F" w:rsidP="000E7DF7">
      <w:pPr>
        <w:autoSpaceDE w:val="0"/>
        <w:autoSpaceDN w:val="0"/>
        <w:adjustRightInd w:val="0"/>
        <w:ind w:left="85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lastRenderedPageBreak/>
        <w:t>Autorský dozor poskytuje vysvětlení potřebná pro vypracování výrobní dokumentace zhotovitele, nebo dokumentace jeho specifických subdodávek; upozorňuje na potřebu řešení koordinačních vazeb.</w:t>
      </w:r>
    </w:p>
    <w:p w14:paraId="627C7423" w14:textId="0E55C9C7" w:rsidR="0078139F" w:rsidRPr="0078139F" w:rsidRDefault="000554EC" w:rsidP="000E7DF7">
      <w:pPr>
        <w:autoSpaceDE w:val="0"/>
        <w:autoSpaceDN w:val="0"/>
        <w:adjustRightInd w:val="0"/>
        <w:ind w:left="851"/>
        <w:jc w:val="both"/>
        <w:rPr>
          <w:rFonts w:asciiTheme="minorHAnsi" w:eastAsiaTheme="minorHAnsi" w:hAnsiTheme="minorHAnsi" w:cs="Calibri"/>
          <w:bCs/>
          <w:szCs w:val="22"/>
          <w:lang w:eastAsia="en-US"/>
        </w:rPr>
      </w:pPr>
      <w:r w:rsidRPr="000554EC">
        <w:rPr>
          <w:rFonts w:asciiTheme="minorHAnsi" w:eastAsiaTheme="minorHAnsi" w:hAnsiTheme="minorHAnsi" w:cs="Calibri"/>
          <w:bCs/>
          <w:szCs w:val="22"/>
          <w:lang w:eastAsia="en-US"/>
        </w:rPr>
        <w:t>Podle investorových pokynů (zpravidla technického dozoru investora)</w:t>
      </w:r>
      <w:r>
        <w:rPr>
          <w:rFonts w:asciiTheme="minorHAnsi" w:eastAsiaTheme="minorHAnsi" w:hAnsiTheme="minorHAnsi" w:cs="Calibri"/>
          <w:bCs/>
          <w:szCs w:val="22"/>
          <w:lang w:eastAsia="en-US"/>
        </w:rPr>
        <w:t xml:space="preserve"> p</w:t>
      </w:r>
      <w:r w:rsidR="0078139F" w:rsidRPr="0078139F">
        <w:rPr>
          <w:rFonts w:asciiTheme="minorHAnsi" w:eastAsiaTheme="minorHAnsi" w:hAnsiTheme="minorHAnsi" w:cs="Calibri"/>
          <w:bCs/>
          <w:szCs w:val="22"/>
          <w:lang w:eastAsia="en-US"/>
        </w:rPr>
        <w:t>osuzuje návrhy zhotovitele na změny schválené projektové dokumentace a na odchylky od ní.</w:t>
      </w:r>
      <w:r w:rsidR="00D27A6E">
        <w:rPr>
          <w:rFonts w:asciiTheme="minorHAnsi" w:eastAsiaTheme="minorHAnsi" w:hAnsiTheme="minorHAnsi" w:cs="Calibri"/>
          <w:bCs/>
          <w:szCs w:val="22"/>
          <w:lang w:eastAsia="en-US"/>
        </w:rPr>
        <w:t xml:space="preserve"> V případě, že pro zdárné dokončení díla budou zjištěny nedostatky nebo nezbytnost úprav v PD v průběhu realizace, zpracuje úpravu dokumentace.</w:t>
      </w:r>
    </w:p>
    <w:p w14:paraId="5B8058CD" w14:textId="04BCEC48" w:rsidR="0078139F" w:rsidRPr="0078139F" w:rsidRDefault="00733CF8" w:rsidP="000E7DF7">
      <w:pPr>
        <w:autoSpaceDE w:val="0"/>
        <w:autoSpaceDN w:val="0"/>
        <w:adjustRightInd w:val="0"/>
        <w:ind w:left="851"/>
        <w:jc w:val="both"/>
        <w:rPr>
          <w:rFonts w:asciiTheme="minorHAnsi" w:eastAsiaTheme="minorHAnsi" w:hAnsiTheme="minorHAnsi" w:cs="Calibri"/>
          <w:bCs/>
          <w:szCs w:val="22"/>
          <w:lang w:eastAsia="en-US"/>
        </w:rPr>
      </w:pPr>
      <w:r>
        <w:rPr>
          <w:rFonts w:asciiTheme="minorHAnsi" w:eastAsiaTheme="minorHAnsi" w:hAnsiTheme="minorHAnsi" w:cs="Calibri"/>
          <w:bCs/>
          <w:szCs w:val="22"/>
          <w:lang w:eastAsia="en-US"/>
        </w:rPr>
        <w:t>A</w:t>
      </w:r>
      <w:r w:rsidR="0078139F" w:rsidRPr="0078139F">
        <w:rPr>
          <w:rFonts w:asciiTheme="minorHAnsi" w:eastAsiaTheme="minorHAnsi" w:hAnsiTheme="minorHAnsi" w:cs="Calibri"/>
          <w:bCs/>
          <w:szCs w:val="22"/>
          <w:lang w:eastAsia="en-US"/>
        </w:rPr>
        <w:t xml:space="preserve">utorský dozor </w:t>
      </w:r>
      <w:r w:rsidRPr="0078139F">
        <w:rPr>
          <w:rFonts w:asciiTheme="minorHAnsi" w:eastAsiaTheme="minorHAnsi" w:hAnsiTheme="minorHAnsi" w:cs="Calibri"/>
          <w:bCs/>
          <w:szCs w:val="22"/>
          <w:lang w:eastAsia="en-US"/>
        </w:rPr>
        <w:t xml:space="preserve">má </w:t>
      </w:r>
      <w:r w:rsidR="0078139F" w:rsidRPr="0078139F">
        <w:rPr>
          <w:rFonts w:asciiTheme="minorHAnsi" w:eastAsiaTheme="minorHAnsi" w:hAnsiTheme="minorHAnsi" w:cs="Calibri"/>
          <w:bCs/>
          <w:szCs w:val="22"/>
          <w:lang w:eastAsia="en-US"/>
        </w:rPr>
        <w:t xml:space="preserve">na zřeteli dodržení technickoekonomických </w:t>
      </w:r>
      <w:r w:rsidR="000554EC" w:rsidRPr="0078139F">
        <w:rPr>
          <w:rFonts w:asciiTheme="minorHAnsi" w:eastAsiaTheme="minorHAnsi" w:hAnsiTheme="minorHAnsi" w:cs="Calibri"/>
          <w:bCs/>
          <w:szCs w:val="22"/>
          <w:lang w:eastAsia="en-US"/>
        </w:rPr>
        <w:t>parametr</w:t>
      </w:r>
      <w:r w:rsidR="000554EC">
        <w:rPr>
          <w:rFonts w:asciiTheme="minorHAnsi" w:eastAsiaTheme="minorHAnsi" w:hAnsiTheme="minorHAnsi" w:cs="Calibri"/>
          <w:bCs/>
          <w:szCs w:val="22"/>
          <w:lang w:eastAsia="en-US"/>
        </w:rPr>
        <w:t>ů</w:t>
      </w:r>
      <w:r w:rsidR="000554EC" w:rsidRPr="0078139F">
        <w:rPr>
          <w:rFonts w:asciiTheme="minorHAnsi" w:eastAsiaTheme="minorHAnsi" w:hAnsiTheme="minorHAnsi" w:cs="Calibri"/>
          <w:bCs/>
          <w:szCs w:val="22"/>
          <w:lang w:eastAsia="en-US"/>
        </w:rPr>
        <w:t xml:space="preserve"> </w:t>
      </w:r>
      <w:r w:rsidR="0078139F" w:rsidRPr="0078139F">
        <w:rPr>
          <w:rFonts w:asciiTheme="minorHAnsi" w:eastAsiaTheme="minorHAnsi" w:hAnsiTheme="minorHAnsi" w:cs="Calibri"/>
          <w:bCs/>
          <w:szCs w:val="22"/>
          <w:lang w:eastAsia="en-US"/>
        </w:rPr>
        <w:t xml:space="preserve">stavby. Podobně se vyjadřuje k požadavkům na změny množství výrobků a výkonů oproti schválené projektové dokumentace. </w:t>
      </w:r>
    </w:p>
    <w:p w14:paraId="33DCDF26" w14:textId="42C55657" w:rsidR="0078139F" w:rsidRPr="00C067D8" w:rsidRDefault="0078139F" w:rsidP="00C067D8">
      <w:pPr>
        <w:autoSpaceDE w:val="0"/>
        <w:autoSpaceDN w:val="0"/>
        <w:adjustRightInd w:val="0"/>
        <w:ind w:left="851"/>
        <w:jc w:val="both"/>
        <w:rPr>
          <w:rFonts w:asciiTheme="minorHAnsi" w:eastAsiaTheme="minorHAnsi" w:hAnsiTheme="minorHAnsi" w:cs="Calibri"/>
          <w:bCs/>
          <w:szCs w:val="22"/>
          <w:lang w:eastAsia="en-US"/>
        </w:rPr>
      </w:pPr>
      <w:r w:rsidRPr="0078139F">
        <w:rPr>
          <w:rFonts w:asciiTheme="minorHAnsi" w:eastAsiaTheme="minorHAnsi" w:hAnsiTheme="minorHAnsi" w:cs="Calibri"/>
          <w:bCs/>
          <w:szCs w:val="22"/>
          <w:lang w:eastAsia="en-US"/>
        </w:rPr>
        <w:t>Účastní se předání a převzetí dokončené stavby</w:t>
      </w:r>
      <w:r w:rsidR="00733CF8">
        <w:rPr>
          <w:rFonts w:asciiTheme="minorHAnsi" w:eastAsiaTheme="minorHAnsi" w:hAnsiTheme="minorHAnsi" w:cs="Calibri"/>
          <w:bCs/>
          <w:szCs w:val="22"/>
          <w:lang w:eastAsia="en-US"/>
        </w:rPr>
        <w:t xml:space="preserve"> od zhotovitele </w:t>
      </w:r>
      <w:r w:rsidR="000554EC" w:rsidRPr="000554EC">
        <w:rPr>
          <w:rFonts w:asciiTheme="minorHAnsi" w:eastAsiaTheme="minorHAnsi" w:hAnsiTheme="minorHAnsi" w:cs="Calibri"/>
          <w:bCs/>
          <w:szCs w:val="22"/>
          <w:lang w:eastAsia="en-US"/>
        </w:rPr>
        <w:t>a spolupůsobí se stavebníkem při získávání kolaudačního souhlasu s dokončenou stavbou; též podpora projektanta při komplexních zkouškách. Na výzvu objednatele se spoluúčastní při kontrole a vypořádávání účtů stavby, porovnání výkazů výměr v dokumentaci pro výběr zhotovitele se skutečností.</w:t>
      </w:r>
    </w:p>
    <w:p w14:paraId="1876237D" w14:textId="5BCB4C8D" w:rsidR="00BF4354" w:rsidRDefault="00BF4354" w:rsidP="000E7DF7">
      <w:pPr>
        <w:autoSpaceDE w:val="0"/>
        <w:autoSpaceDN w:val="0"/>
        <w:adjustRightInd w:val="0"/>
        <w:jc w:val="both"/>
        <w:rPr>
          <w:rFonts w:asciiTheme="minorHAnsi" w:eastAsiaTheme="minorHAnsi" w:hAnsiTheme="minorHAnsi" w:cs="Calibri"/>
          <w:szCs w:val="22"/>
          <w:lang w:eastAsia="en-US"/>
        </w:rPr>
      </w:pPr>
    </w:p>
    <w:p w14:paraId="291CA571" w14:textId="77777777" w:rsidR="000554EC" w:rsidRDefault="000554EC" w:rsidP="000E7DF7">
      <w:pPr>
        <w:autoSpaceDE w:val="0"/>
        <w:autoSpaceDN w:val="0"/>
        <w:adjustRightInd w:val="0"/>
        <w:jc w:val="both"/>
        <w:rPr>
          <w:rFonts w:asciiTheme="minorHAnsi" w:eastAsiaTheme="minorHAnsi" w:hAnsiTheme="minorHAnsi" w:cs="Calibri"/>
          <w:szCs w:val="22"/>
          <w:lang w:eastAsia="en-US"/>
        </w:rPr>
      </w:pPr>
    </w:p>
    <w:p w14:paraId="0ADAD8AF" w14:textId="10AE6779" w:rsidR="00612D4D" w:rsidRPr="008833BC" w:rsidRDefault="00F6333E" w:rsidP="000E7DF7">
      <w:pPr>
        <w:autoSpaceDE w:val="0"/>
        <w:autoSpaceDN w:val="0"/>
        <w:adjustRightInd w:val="0"/>
        <w:ind w:left="709" w:hanging="426"/>
        <w:jc w:val="both"/>
      </w:pPr>
      <w:r w:rsidRPr="00F6333E">
        <w:rPr>
          <w:rFonts w:asciiTheme="minorHAnsi" w:hAnsiTheme="minorHAnsi" w:cstheme="minorHAnsi"/>
        </w:rPr>
        <w:t xml:space="preserve"> </w:t>
      </w:r>
    </w:p>
    <w:sectPr w:rsidR="00612D4D" w:rsidRPr="008833BC" w:rsidSect="00796B5B">
      <w:headerReference w:type="default" r:id="rId16"/>
      <w:pgSz w:w="11906" w:h="16838"/>
      <w:pgMar w:top="899" w:right="1133" w:bottom="1418"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Daniela Hochová" w:date="2024-03-06T15:53:00Z" w:initials="DH">
    <w:p w14:paraId="32E9B40C" w14:textId="77777777" w:rsidR="00BD0EA1" w:rsidRDefault="00BD0EA1" w:rsidP="00F70767">
      <w:pPr>
        <w:pStyle w:val="Textkomente"/>
      </w:pPr>
      <w:r>
        <w:rPr>
          <w:rStyle w:val="Odkaznakoment"/>
        </w:rPr>
        <w:annotationRef/>
      </w:r>
      <w:r>
        <w:t>Lze takto formulovat? BEP je živým dokumentem, který se může měnit v průběhu projektu - je nutné pokaždé sestavovat dodatek ke smlouvě? Doporučuji ověření s právním oddělením.</w:t>
      </w:r>
    </w:p>
  </w:comment>
  <w:comment w:id="17" w:author="Daniela Hochová" w:date="2024-03-08T10:22:00Z" w:initials="DH">
    <w:p w14:paraId="283E569E" w14:textId="77777777" w:rsidR="00BD0EA1" w:rsidRDefault="00BD0EA1" w:rsidP="0088113A">
      <w:pPr>
        <w:pStyle w:val="Textkomente"/>
      </w:pPr>
      <w:r>
        <w:rPr>
          <w:rStyle w:val="Odkaznakoment"/>
        </w:rPr>
        <w:annotationRef/>
      </w:r>
      <w:r>
        <w:t>Doplnění do BIM Protokolu</w:t>
      </w:r>
    </w:p>
  </w:comment>
  <w:comment w:id="18" w:author="Daniela Hochová" w:date="2024-03-08T13:05:00Z" w:initials="DH">
    <w:p w14:paraId="62AC67E9" w14:textId="77777777" w:rsidR="00BD0EA1" w:rsidRDefault="00BD0EA1" w:rsidP="00B422B7">
      <w:pPr>
        <w:pStyle w:val="Textkomente"/>
      </w:pPr>
      <w:r>
        <w:rPr>
          <w:rStyle w:val="Odkaznakoment"/>
        </w:rPr>
        <w:annotationRef/>
      </w:r>
      <w:r>
        <w:t>Zapracováno do BIM Protokolu, kap. 3.</w:t>
      </w:r>
    </w:p>
  </w:comment>
  <w:comment w:id="19" w:author="Třísková Zuzana" w:date="2024-03-22T09:11:00Z" w:initials="TZ">
    <w:p w14:paraId="27213D13" w14:textId="1EEBD7A2" w:rsidR="006146EB" w:rsidRDefault="006146EB">
      <w:pPr>
        <w:pStyle w:val="Textkomente"/>
      </w:pPr>
      <w:r>
        <w:rPr>
          <w:rStyle w:val="Odkaznakoment"/>
        </w:rPr>
        <w:annotationRef/>
      </w:r>
      <w:r>
        <w:t xml:space="preserve">Konzultováno s právnickým </w:t>
      </w:r>
      <w:proofErr w:type="gramStart"/>
      <w:r>
        <w:t>odd. a toto</w:t>
      </w:r>
      <w:proofErr w:type="gramEnd"/>
      <w:r>
        <w:t xml:space="preserve"> znění odsouhlaseno.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E9B40C" w15:done="0"/>
  <w15:commentEx w15:paraId="283E569E" w15:paraIdParent="32E9B40C" w15:done="0"/>
  <w15:commentEx w15:paraId="62AC67E9" w15:paraIdParent="32E9B40C" w15:done="0"/>
  <w15:commentEx w15:paraId="27213D13" w15:paraIdParent="32E9B4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4B61AD" w16cex:dateUtc="2024-03-06T14:53:00Z"/>
  <w16cex:commentExtensible w16cex:durableId="1C0F81E1" w16cex:dateUtc="2024-03-08T09:22:00Z"/>
  <w16cex:commentExtensible w16cex:durableId="5EEE9BA5" w16cex:dateUtc="2024-03-08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E9B40C" w16cid:durableId="3F4B61AD"/>
  <w16cid:commentId w16cid:paraId="283E569E" w16cid:durableId="1C0F81E1"/>
  <w16cid:commentId w16cid:paraId="62AC67E9" w16cid:durableId="5EEE9B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6FDDC" w14:textId="77777777" w:rsidR="00E61303" w:rsidRDefault="00E61303" w:rsidP="005C54F7">
      <w:pPr>
        <w:spacing w:after="0"/>
      </w:pPr>
      <w:r>
        <w:separator/>
      </w:r>
    </w:p>
  </w:endnote>
  <w:endnote w:type="continuationSeparator" w:id="0">
    <w:p w14:paraId="6CC4BBA9" w14:textId="77777777" w:rsidR="00E61303" w:rsidRDefault="00E61303" w:rsidP="005C54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573615"/>
      <w:docPartObj>
        <w:docPartGallery w:val="Page Numbers (Bottom of Page)"/>
        <w:docPartUnique/>
      </w:docPartObj>
    </w:sdtPr>
    <w:sdtContent>
      <w:sdt>
        <w:sdtPr>
          <w:id w:val="-1769616900"/>
          <w:docPartObj>
            <w:docPartGallery w:val="Page Numbers (Top of Page)"/>
            <w:docPartUnique/>
          </w:docPartObj>
        </w:sdtPr>
        <w:sdtContent>
          <w:p w14:paraId="05AF5F5F" w14:textId="5885CBCA" w:rsidR="00BD0EA1" w:rsidRDefault="00BD0EA1">
            <w:pPr>
              <w:pStyle w:val="Zpat"/>
              <w:jc w:val="right"/>
            </w:pPr>
            <w:r>
              <w:t xml:space="preserve">Stránka </w:t>
            </w:r>
            <w:r>
              <w:rPr>
                <w:b/>
                <w:bCs/>
                <w:sz w:val="24"/>
              </w:rPr>
              <w:fldChar w:fldCharType="begin"/>
            </w:r>
            <w:r>
              <w:rPr>
                <w:b/>
                <w:bCs/>
              </w:rPr>
              <w:instrText>PAGE</w:instrText>
            </w:r>
            <w:r>
              <w:rPr>
                <w:b/>
                <w:bCs/>
                <w:sz w:val="24"/>
              </w:rPr>
              <w:fldChar w:fldCharType="separate"/>
            </w:r>
            <w:r w:rsidR="006146EB">
              <w:rPr>
                <w:b/>
                <w:bCs/>
                <w:noProof/>
              </w:rPr>
              <w:t>21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6146EB">
              <w:rPr>
                <w:b/>
                <w:bCs/>
                <w:noProof/>
              </w:rPr>
              <w:t>22</w:t>
            </w:r>
            <w:r>
              <w:rPr>
                <w:b/>
                <w:bCs/>
                <w:sz w:val="24"/>
              </w:rPr>
              <w:fldChar w:fldCharType="end"/>
            </w:r>
          </w:p>
        </w:sdtContent>
      </w:sdt>
    </w:sdtContent>
  </w:sdt>
  <w:p w14:paraId="33EA6A4C" w14:textId="77777777" w:rsidR="00BD0EA1" w:rsidRDefault="00BD0E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4746F" w14:textId="77777777" w:rsidR="00E61303" w:rsidRDefault="00E61303" w:rsidP="005C54F7">
      <w:pPr>
        <w:spacing w:after="0"/>
      </w:pPr>
      <w:r>
        <w:separator/>
      </w:r>
    </w:p>
  </w:footnote>
  <w:footnote w:type="continuationSeparator" w:id="0">
    <w:p w14:paraId="56112B8C" w14:textId="77777777" w:rsidR="00E61303" w:rsidRDefault="00E61303" w:rsidP="005C54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6773C" w14:textId="49D51825" w:rsidR="00BD0EA1" w:rsidRDefault="00BD0EA1" w:rsidP="005B14C4">
    <w:pPr>
      <w:pStyle w:val="Zhlav"/>
      <w:jc w:val="right"/>
    </w:pPr>
    <w:r>
      <w:t>Příloha č. 2 Zadávací dokumentace – návrh smlouvy o dílo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353D2" w14:textId="4CDE5383" w:rsidR="00BD0EA1" w:rsidRPr="00F46EE2" w:rsidRDefault="00BD0EA1" w:rsidP="00F46EE2">
    <w:pPr>
      <w:pStyle w:val="Zhlav"/>
      <w:jc w:val="right"/>
      <w:rPr>
        <w:sz w:val="24"/>
      </w:rPr>
    </w:pPr>
    <w:r w:rsidRPr="00F46EE2">
      <w:rPr>
        <w:sz w:val="24"/>
      </w:rPr>
      <w:t>Příloha č. 1 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953"/>
    <w:multiLevelType w:val="hybridMultilevel"/>
    <w:tmpl w:val="7988BBFE"/>
    <w:lvl w:ilvl="0" w:tplc="3A20628E">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 w15:restartNumberingAfterBreak="0">
    <w:nsid w:val="068D02E1"/>
    <w:multiLevelType w:val="hybridMultilevel"/>
    <w:tmpl w:val="C44052CE"/>
    <w:lvl w:ilvl="0" w:tplc="6A76B428">
      <w:start w:val="1"/>
      <w:numFmt w:val="decimal"/>
      <w:lvlText w:val="7.%1"/>
      <w:lvlJc w:val="left"/>
      <w:pPr>
        <w:ind w:left="1854" w:hanging="360"/>
      </w:pPr>
      <w:rPr>
        <w:rFonts w:hint="default"/>
        <w:b w:val="0"/>
        <w:color w:val="auto"/>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081365DC"/>
    <w:multiLevelType w:val="multilevel"/>
    <w:tmpl w:val="0C8254BC"/>
    <w:lvl w:ilvl="0">
      <w:start w:val="1"/>
      <w:numFmt w:val="decimal"/>
      <w:pStyle w:val="Nadpis1"/>
      <w:lvlText w:val="%1."/>
      <w:lvlJc w:val="left"/>
      <w:pPr>
        <w:ind w:left="5038" w:hanging="360"/>
      </w:pPr>
    </w:lvl>
    <w:lvl w:ilvl="1">
      <w:start w:val="1"/>
      <w:numFmt w:val="decimal"/>
      <w:isLgl/>
      <w:lvlText w:val="%1.%2."/>
      <w:lvlJc w:val="left"/>
      <w:pPr>
        <w:ind w:left="502" w:hanging="360"/>
      </w:pPr>
      <w:rPr>
        <w:rFonts w:hint="default"/>
        <w:b w:val="0"/>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3" w15:restartNumberingAfterBreak="0">
    <w:nsid w:val="09930958"/>
    <w:multiLevelType w:val="multilevel"/>
    <w:tmpl w:val="7188D7D8"/>
    <w:lvl w:ilvl="0">
      <w:start w:val="9"/>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4" w15:restartNumberingAfterBreak="0">
    <w:nsid w:val="0C9B4553"/>
    <w:multiLevelType w:val="hybridMultilevel"/>
    <w:tmpl w:val="8EAE204E"/>
    <w:lvl w:ilvl="0" w:tplc="52EED4EA">
      <w:start w:val="1"/>
      <w:numFmt w:val="decimal"/>
      <w:lvlText w:val="5.%1"/>
      <w:lvlJc w:val="left"/>
      <w:pPr>
        <w:ind w:left="72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ED4E2E"/>
    <w:multiLevelType w:val="hybridMultilevel"/>
    <w:tmpl w:val="31EA465C"/>
    <w:lvl w:ilvl="0" w:tplc="283E1940">
      <w:start w:val="2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551727A"/>
    <w:multiLevelType w:val="hybridMultilevel"/>
    <w:tmpl w:val="044C4706"/>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F15EB0"/>
    <w:multiLevelType w:val="hybridMultilevel"/>
    <w:tmpl w:val="890AD2D2"/>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8" w15:restartNumberingAfterBreak="0">
    <w:nsid w:val="29BC5C7E"/>
    <w:multiLevelType w:val="multilevel"/>
    <w:tmpl w:val="494E8A6A"/>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9" w15:restartNumberingAfterBreak="0">
    <w:nsid w:val="2E704219"/>
    <w:multiLevelType w:val="hybridMultilevel"/>
    <w:tmpl w:val="E2B604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6C41E0"/>
    <w:multiLevelType w:val="multilevel"/>
    <w:tmpl w:val="FA38FC3E"/>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6"/>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6CD177A"/>
    <w:multiLevelType w:val="multilevel"/>
    <w:tmpl w:val="D08E852E"/>
    <w:lvl w:ilvl="0">
      <w:start w:val="9"/>
      <w:numFmt w:val="decimal"/>
      <w:lvlText w:val="%1"/>
      <w:lvlJc w:val="left"/>
      <w:pPr>
        <w:ind w:left="360" w:hanging="360"/>
      </w:pPr>
      <w:rPr>
        <w:rFonts w:hint="default"/>
      </w:rPr>
    </w:lvl>
    <w:lvl w:ilvl="1">
      <w:start w:val="1"/>
      <w:numFmt w:val="bullet"/>
      <w:lvlText w:val=""/>
      <w:lvlJc w:val="left"/>
      <w:pPr>
        <w:ind w:left="426" w:hanging="360"/>
      </w:pPr>
      <w:rPr>
        <w:rFonts w:ascii="Symbol" w:hAnsi="Symbol" w:hint="default"/>
      </w:rPr>
    </w:lvl>
    <w:lvl w:ilvl="2">
      <w:start w:val="1"/>
      <w:numFmt w:val="bullet"/>
      <w:lvlText w:val=""/>
      <w:lvlJc w:val="left"/>
      <w:pPr>
        <w:ind w:left="852" w:hanging="720"/>
      </w:pPr>
      <w:rPr>
        <w:rFonts w:ascii="Symbol" w:hAnsi="Symbol"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12" w15:restartNumberingAfterBreak="0">
    <w:nsid w:val="37381990"/>
    <w:multiLevelType w:val="multilevel"/>
    <w:tmpl w:val="D2FEF7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367309"/>
    <w:multiLevelType w:val="hybridMultilevel"/>
    <w:tmpl w:val="F002237C"/>
    <w:lvl w:ilvl="0" w:tplc="35F8E9D2">
      <w:start w:val="1"/>
      <w:numFmt w:val="decimal"/>
      <w:lvlText w:val="4.%1"/>
      <w:lvlJc w:val="left"/>
      <w:pPr>
        <w:ind w:left="3196" w:hanging="360"/>
      </w:pPr>
      <w:rPr>
        <w:rFonts w:cs="Times New Roman" w:hint="default"/>
        <w:b w:val="0"/>
        <w:color w:val="auto"/>
      </w:rPr>
    </w:lvl>
    <w:lvl w:ilvl="1" w:tplc="04050015">
      <w:start w:val="1"/>
      <w:numFmt w:val="upperLetter"/>
      <w:lvlText w:val="%2."/>
      <w:lvlJc w:val="left"/>
      <w:pPr>
        <w:ind w:left="3338" w:hanging="360"/>
      </w:pPr>
      <w:rPr>
        <w:b w:val="0"/>
      </w:rPr>
    </w:lvl>
    <w:lvl w:ilvl="2" w:tplc="0405001B">
      <w:start w:val="1"/>
      <w:numFmt w:val="lowerRoman"/>
      <w:lvlText w:val="%3."/>
      <w:lvlJc w:val="right"/>
      <w:pPr>
        <w:ind w:left="4428" w:hanging="180"/>
      </w:pPr>
    </w:lvl>
    <w:lvl w:ilvl="3" w:tplc="0405000F" w:tentative="1">
      <w:start w:val="1"/>
      <w:numFmt w:val="decimal"/>
      <w:lvlText w:val="%4."/>
      <w:lvlJc w:val="left"/>
      <w:pPr>
        <w:ind w:left="5148" w:hanging="360"/>
      </w:pPr>
    </w:lvl>
    <w:lvl w:ilvl="4" w:tplc="04050019" w:tentative="1">
      <w:start w:val="1"/>
      <w:numFmt w:val="lowerLetter"/>
      <w:lvlText w:val="%5."/>
      <w:lvlJc w:val="left"/>
      <w:pPr>
        <w:ind w:left="5868" w:hanging="360"/>
      </w:pPr>
    </w:lvl>
    <w:lvl w:ilvl="5" w:tplc="0405001B" w:tentative="1">
      <w:start w:val="1"/>
      <w:numFmt w:val="lowerRoman"/>
      <w:lvlText w:val="%6."/>
      <w:lvlJc w:val="right"/>
      <w:pPr>
        <w:ind w:left="6588" w:hanging="180"/>
      </w:pPr>
    </w:lvl>
    <w:lvl w:ilvl="6" w:tplc="0405000F" w:tentative="1">
      <w:start w:val="1"/>
      <w:numFmt w:val="decimal"/>
      <w:lvlText w:val="%7."/>
      <w:lvlJc w:val="left"/>
      <w:pPr>
        <w:ind w:left="7308" w:hanging="360"/>
      </w:pPr>
    </w:lvl>
    <w:lvl w:ilvl="7" w:tplc="04050019" w:tentative="1">
      <w:start w:val="1"/>
      <w:numFmt w:val="lowerLetter"/>
      <w:lvlText w:val="%8."/>
      <w:lvlJc w:val="left"/>
      <w:pPr>
        <w:ind w:left="8028" w:hanging="360"/>
      </w:pPr>
    </w:lvl>
    <w:lvl w:ilvl="8" w:tplc="0405001B" w:tentative="1">
      <w:start w:val="1"/>
      <w:numFmt w:val="lowerRoman"/>
      <w:lvlText w:val="%9."/>
      <w:lvlJc w:val="right"/>
      <w:pPr>
        <w:ind w:left="8748" w:hanging="180"/>
      </w:pPr>
    </w:lvl>
  </w:abstractNum>
  <w:abstractNum w:abstractNumId="14" w15:restartNumberingAfterBreak="0">
    <w:nsid w:val="3E10206C"/>
    <w:multiLevelType w:val="multilevel"/>
    <w:tmpl w:val="213AFD2E"/>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3B6647A"/>
    <w:multiLevelType w:val="hybridMultilevel"/>
    <w:tmpl w:val="F6B41A9A"/>
    <w:lvl w:ilvl="0" w:tplc="77AA4AD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871A8C"/>
    <w:multiLevelType w:val="hybridMultilevel"/>
    <w:tmpl w:val="415A8E3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9D94949"/>
    <w:multiLevelType w:val="hybridMultilevel"/>
    <w:tmpl w:val="806055F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F00F66"/>
    <w:multiLevelType w:val="multilevel"/>
    <w:tmpl w:val="E38C0372"/>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9" w15:restartNumberingAfterBreak="0">
    <w:nsid w:val="4C465923"/>
    <w:multiLevelType w:val="hybridMultilevel"/>
    <w:tmpl w:val="6ED44936"/>
    <w:lvl w:ilvl="0" w:tplc="175EE06C">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897098"/>
    <w:multiLevelType w:val="hybridMultilevel"/>
    <w:tmpl w:val="BF3E6678"/>
    <w:lvl w:ilvl="0" w:tplc="AA2E1ED8">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0E1433"/>
    <w:multiLevelType w:val="multilevel"/>
    <w:tmpl w:val="5D5276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0382F63"/>
    <w:multiLevelType w:val="hybridMultilevel"/>
    <w:tmpl w:val="35DC8670"/>
    <w:lvl w:ilvl="0" w:tplc="283E1940">
      <w:start w:val="21"/>
      <w:numFmt w:val="bullet"/>
      <w:lvlText w:val="-"/>
      <w:lvlJc w:val="left"/>
      <w:pPr>
        <w:ind w:left="1429" w:hanging="360"/>
      </w:pPr>
      <w:rPr>
        <w:rFonts w:ascii="Calibri" w:eastAsia="Times New Roman"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42C5C21"/>
    <w:multiLevelType w:val="hybridMultilevel"/>
    <w:tmpl w:val="65C47CAE"/>
    <w:lvl w:ilvl="0" w:tplc="772895B6">
      <w:start w:val="1"/>
      <w:numFmt w:val="decimal"/>
      <w:lvlText w:val="5.%1"/>
      <w:lvlJc w:val="left"/>
      <w:pPr>
        <w:ind w:left="644"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850637"/>
    <w:multiLevelType w:val="hybridMultilevel"/>
    <w:tmpl w:val="20F6E88E"/>
    <w:lvl w:ilvl="0" w:tplc="46A237C6">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250DE5"/>
    <w:multiLevelType w:val="hybridMultilevel"/>
    <w:tmpl w:val="63C6402E"/>
    <w:lvl w:ilvl="0" w:tplc="175EE06C">
      <w:start w:val="1"/>
      <w:numFmt w:val="bullet"/>
      <w:lvlText w:val=""/>
      <w:lvlJc w:val="left"/>
      <w:pPr>
        <w:ind w:left="720" w:hanging="360"/>
      </w:pPr>
      <w:rPr>
        <w:rFonts w:ascii="Symbol" w:hAnsi="Symbol" w:hint="default"/>
        <w:color w:val="auto"/>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9F319F"/>
    <w:multiLevelType w:val="hybridMultilevel"/>
    <w:tmpl w:val="AFEEB4FE"/>
    <w:lvl w:ilvl="0" w:tplc="46A237C6">
      <w:start w:val="1"/>
      <w:numFmt w:val="decimal"/>
      <w:lvlText w:val="8.%1"/>
      <w:lvlJc w:val="left"/>
      <w:pPr>
        <w:ind w:left="92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CB60B4"/>
    <w:multiLevelType w:val="multilevel"/>
    <w:tmpl w:val="2FA89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8394645"/>
    <w:multiLevelType w:val="multilevel"/>
    <w:tmpl w:val="11A08264"/>
    <w:lvl w:ilvl="0">
      <w:start w:val="9"/>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9" w15:restartNumberingAfterBreak="0">
    <w:nsid w:val="5D7A50D1"/>
    <w:multiLevelType w:val="hybridMultilevel"/>
    <w:tmpl w:val="37AE6DC6"/>
    <w:lvl w:ilvl="0" w:tplc="AAB0C362">
      <w:start w:val="1"/>
      <w:numFmt w:val="decimal"/>
      <w:lvlText w:val="6.%1"/>
      <w:lvlJc w:val="left"/>
      <w:pPr>
        <w:ind w:left="1429" w:hanging="360"/>
      </w:pPr>
      <w:rPr>
        <w:rFonts w:cs="Times New Roman" w:hint="default"/>
        <w:b w:val="0"/>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63CF448D"/>
    <w:multiLevelType w:val="hybridMultilevel"/>
    <w:tmpl w:val="43D0DFF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65510E49"/>
    <w:multiLevelType w:val="hybridMultilevel"/>
    <w:tmpl w:val="7728DA7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15:restartNumberingAfterBreak="0">
    <w:nsid w:val="67087B16"/>
    <w:multiLevelType w:val="multilevel"/>
    <w:tmpl w:val="A75E55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740468F"/>
    <w:multiLevelType w:val="hybridMultilevel"/>
    <w:tmpl w:val="CF3A7FFE"/>
    <w:lvl w:ilvl="0" w:tplc="3EBCFD98">
      <w:start w:val="1"/>
      <w:numFmt w:val="upperLetter"/>
      <w:lvlText w:val="%1."/>
      <w:lvlJc w:val="left"/>
      <w:pPr>
        <w:ind w:left="36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E131BE"/>
    <w:multiLevelType w:val="hybridMultilevel"/>
    <w:tmpl w:val="03620BF2"/>
    <w:lvl w:ilvl="0" w:tplc="04050017">
      <w:start w:val="1"/>
      <w:numFmt w:val="lowerLetter"/>
      <w:lvlText w:val="%1)"/>
      <w:lvlJc w:val="left"/>
      <w:pPr>
        <w:ind w:left="1637" w:hanging="360"/>
      </w:pPr>
      <w:rPr>
        <w:rFonts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6E272FB5"/>
    <w:multiLevelType w:val="hybridMultilevel"/>
    <w:tmpl w:val="E5E629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EB5536F"/>
    <w:multiLevelType w:val="hybridMultilevel"/>
    <w:tmpl w:val="18CC9C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93711E"/>
    <w:multiLevelType w:val="hybridMultilevel"/>
    <w:tmpl w:val="924AB4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72987F3C"/>
    <w:multiLevelType w:val="hybridMultilevel"/>
    <w:tmpl w:val="41EC4F90"/>
    <w:lvl w:ilvl="0" w:tplc="2E5A99D6">
      <w:start w:val="1"/>
      <w:numFmt w:val="upperLetter"/>
      <w:lvlText w:val="%1."/>
      <w:lvlJc w:val="left"/>
      <w:pPr>
        <w:ind w:left="1440" w:hanging="360"/>
      </w:pPr>
      <w:rPr>
        <w:rFonts w:ascii="Calibri" w:hAnsi="Calibri" w:cs="Calibri" w:hint="default"/>
        <w:sz w:val="22"/>
        <w:szCs w:val="22"/>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65E5540"/>
    <w:multiLevelType w:val="hybridMultilevel"/>
    <w:tmpl w:val="E68C4CC4"/>
    <w:lvl w:ilvl="0" w:tplc="04050017">
      <w:start w:val="1"/>
      <w:numFmt w:val="lowerLetter"/>
      <w:lvlText w:val="%1)"/>
      <w:lvlJc w:val="left"/>
      <w:pPr>
        <w:ind w:left="644" w:hanging="360"/>
      </w:pPr>
      <w:rPr>
        <w:rFonts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15:restartNumberingAfterBreak="0">
    <w:nsid w:val="7FF41092"/>
    <w:multiLevelType w:val="multilevel"/>
    <w:tmpl w:val="E3F27C4C"/>
    <w:lvl w:ilvl="0">
      <w:start w:val="5"/>
      <w:numFmt w:val="decimal"/>
      <w:lvlText w:val="%1."/>
      <w:lvlJc w:val="left"/>
      <w:pPr>
        <w:ind w:left="540" w:hanging="540"/>
      </w:pPr>
      <w:rPr>
        <w:rFonts w:hint="default"/>
        <w:b/>
      </w:rPr>
    </w:lvl>
    <w:lvl w:ilvl="1">
      <w:start w:val="2"/>
      <w:numFmt w:val="decimal"/>
      <w:lvlText w:val="%1.%2."/>
      <w:lvlJc w:val="left"/>
      <w:pPr>
        <w:ind w:left="611" w:hanging="540"/>
      </w:pPr>
      <w:rPr>
        <w:rFonts w:hint="default"/>
        <w:b/>
      </w:rPr>
    </w:lvl>
    <w:lvl w:ilvl="2">
      <w:start w:val="1"/>
      <w:numFmt w:val="decimal"/>
      <w:lvlText w:val="%1.3.%3."/>
      <w:lvlJc w:val="left"/>
      <w:pPr>
        <w:ind w:left="862" w:hanging="720"/>
      </w:pPr>
      <w:rPr>
        <w:rFonts w:hint="default"/>
        <w:b w:val="0"/>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num w:numId="1">
    <w:abstractNumId w:val="2"/>
  </w:num>
  <w:num w:numId="2">
    <w:abstractNumId w:val="18"/>
  </w:num>
  <w:num w:numId="3">
    <w:abstractNumId w:val="13"/>
  </w:num>
  <w:num w:numId="4">
    <w:abstractNumId w:val="40"/>
  </w:num>
  <w:num w:numId="5">
    <w:abstractNumId w:val="6"/>
  </w:num>
  <w:num w:numId="6">
    <w:abstractNumId w:val="5"/>
  </w:num>
  <w:num w:numId="7">
    <w:abstractNumId w:val="1"/>
  </w:num>
  <w:num w:numId="8">
    <w:abstractNumId w:val="23"/>
  </w:num>
  <w:num w:numId="9">
    <w:abstractNumId w:val="29"/>
  </w:num>
  <w:num w:numId="10">
    <w:abstractNumId w:val="26"/>
  </w:num>
  <w:num w:numId="11">
    <w:abstractNumId w:val="36"/>
  </w:num>
  <w:num w:numId="12">
    <w:abstractNumId w:val="34"/>
  </w:num>
  <w:num w:numId="13">
    <w:abstractNumId w:val="16"/>
  </w:num>
  <w:num w:numId="14">
    <w:abstractNumId w:val="38"/>
  </w:num>
  <w:num w:numId="15">
    <w:abstractNumId w:val="4"/>
  </w:num>
  <w:num w:numId="16">
    <w:abstractNumId w:val="3"/>
  </w:num>
  <w:num w:numId="17">
    <w:abstractNumId w:val="11"/>
  </w:num>
  <w:num w:numId="18">
    <w:abstractNumId w:val="8"/>
  </w:num>
  <w:num w:numId="19">
    <w:abstractNumId w:val="7"/>
  </w:num>
  <w:num w:numId="20">
    <w:abstractNumId w:val="2"/>
  </w:num>
  <w:num w:numId="21">
    <w:abstractNumId w:val="2"/>
  </w:num>
  <w:num w:numId="22">
    <w:abstractNumId w:val="2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22"/>
  </w:num>
  <w:num w:numId="34">
    <w:abstractNumId w:val="15"/>
  </w:num>
  <w:num w:numId="35">
    <w:abstractNumId w:val="9"/>
  </w:num>
  <w:num w:numId="36">
    <w:abstractNumId w:val="19"/>
  </w:num>
  <w:num w:numId="37">
    <w:abstractNumId w:val="25"/>
  </w:num>
  <w:num w:numId="38">
    <w:abstractNumId w:val="35"/>
  </w:num>
  <w:num w:numId="39">
    <w:abstractNumId w:val="24"/>
  </w:num>
  <w:num w:numId="40">
    <w:abstractNumId w:val="39"/>
  </w:num>
  <w:num w:numId="41">
    <w:abstractNumId w:val="17"/>
  </w:num>
  <w:num w:numId="42">
    <w:abstractNumId w:val="20"/>
  </w:num>
  <w:num w:numId="43">
    <w:abstractNumId w:val="0"/>
  </w:num>
  <w:num w:numId="44">
    <w:abstractNumId w:val="33"/>
  </w:num>
  <w:num w:numId="45">
    <w:abstractNumId w:val="10"/>
  </w:num>
  <w:num w:numId="46">
    <w:abstractNumId w:val="14"/>
  </w:num>
  <w:num w:numId="47">
    <w:abstractNumId w:val="30"/>
  </w:num>
  <w:num w:numId="48">
    <w:abstractNumId w:val="31"/>
  </w:num>
  <w:num w:numId="49">
    <w:abstractNumId w:val="28"/>
  </w:num>
  <w:num w:numId="50">
    <w:abstractNumId w:val="32"/>
  </w:num>
  <w:num w:numId="51">
    <w:abstractNumId w:val="12"/>
  </w:num>
  <w:num w:numId="52">
    <w:abstractNumId w:val="2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řísková Zuzana">
    <w15:presenceInfo w15:providerId="AD" w15:userId="S-1-5-21-1872906248-1836515400-617630493-29372"/>
  </w15:person>
  <w15:person w15:author="Daniela Hochová">
    <w15:presenceInfo w15:providerId="AD" w15:userId="S::Daniela@mfsgroup.com::aecfaf1a-8b3d-441d-b9a9-a8ac0c636f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D4D"/>
    <w:rsid w:val="000001CA"/>
    <w:rsid w:val="0000020C"/>
    <w:rsid w:val="00000B1B"/>
    <w:rsid w:val="00002FB7"/>
    <w:rsid w:val="00003527"/>
    <w:rsid w:val="0000689E"/>
    <w:rsid w:val="0000724D"/>
    <w:rsid w:val="000076B4"/>
    <w:rsid w:val="0001458B"/>
    <w:rsid w:val="00016453"/>
    <w:rsid w:val="00020141"/>
    <w:rsid w:val="00022F9C"/>
    <w:rsid w:val="0002314D"/>
    <w:rsid w:val="00025E83"/>
    <w:rsid w:val="000266F3"/>
    <w:rsid w:val="00026BAA"/>
    <w:rsid w:val="00027140"/>
    <w:rsid w:val="0003079E"/>
    <w:rsid w:val="00034E8C"/>
    <w:rsid w:val="00035273"/>
    <w:rsid w:val="00037839"/>
    <w:rsid w:val="00037943"/>
    <w:rsid w:val="0004097B"/>
    <w:rsid w:val="000409F6"/>
    <w:rsid w:val="00041DD7"/>
    <w:rsid w:val="0004226C"/>
    <w:rsid w:val="00046BA4"/>
    <w:rsid w:val="00050D05"/>
    <w:rsid w:val="000523B4"/>
    <w:rsid w:val="00052D4F"/>
    <w:rsid w:val="000540B9"/>
    <w:rsid w:val="000554EC"/>
    <w:rsid w:val="00055DBF"/>
    <w:rsid w:val="0006012C"/>
    <w:rsid w:val="00060CDB"/>
    <w:rsid w:val="00062E2B"/>
    <w:rsid w:val="000653FC"/>
    <w:rsid w:val="00065F97"/>
    <w:rsid w:val="000713A7"/>
    <w:rsid w:val="00072082"/>
    <w:rsid w:val="000737D7"/>
    <w:rsid w:val="00073880"/>
    <w:rsid w:val="00084FCC"/>
    <w:rsid w:val="000853DB"/>
    <w:rsid w:val="0008623B"/>
    <w:rsid w:val="000876CD"/>
    <w:rsid w:val="000879E6"/>
    <w:rsid w:val="00087FD9"/>
    <w:rsid w:val="000900B7"/>
    <w:rsid w:val="0009031A"/>
    <w:rsid w:val="00091425"/>
    <w:rsid w:val="0009167E"/>
    <w:rsid w:val="000932E3"/>
    <w:rsid w:val="00093683"/>
    <w:rsid w:val="00093FA1"/>
    <w:rsid w:val="000943A4"/>
    <w:rsid w:val="000945B3"/>
    <w:rsid w:val="00094E0B"/>
    <w:rsid w:val="00096455"/>
    <w:rsid w:val="000979DD"/>
    <w:rsid w:val="000A09BC"/>
    <w:rsid w:val="000A2A46"/>
    <w:rsid w:val="000A5E45"/>
    <w:rsid w:val="000A6B7A"/>
    <w:rsid w:val="000A6F77"/>
    <w:rsid w:val="000B2D5E"/>
    <w:rsid w:val="000B6A49"/>
    <w:rsid w:val="000B7E29"/>
    <w:rsid w:val="000C1FEF"/>
    <w:rsid w:val="000C2CCB"/>
    <w:rsid w:val="000C30A4"/>
    <w:rsid w:val="000C3794"/>
    <w:rsid w:val="000C3861"/>
    <w:rsid w:val="000C3CF6"/>
    <w:rsid w:val="000C4891"/>
    <w:rsid w:val="000D11A6"/>
    <w:rsid w:val="000D5837"/>
    <w:rsid w:val="000D6423"/>
    <w:rsid w:val="000D7B6C"/>
    <w:rsid w:val="000E08FD"/>
    <w:rsid w:val="000E13E2"/>
    <w:rsid w:val="000E181C"/>
    <w:rsid w:val="000E546A"/>
    <w:rsid w:val="000E6001"/>
    <w:rsid w:val="000E7969"/>
    <w:rsid w:val="000E7DF7"/>
    <w:rsid w:val="000F073F"/>
    <w:rsid w:val="000F0E9F"/>
    <w:rsid w:val="000F151A"/>
    <w:rsid w:val="000F271E"/>
    <w:rsid w:val="000F3A56"/>
    <w:rsid w:val="000F4285"/>
    <w:rsid w:val="00100914"/>
    <w:rsid w:val="001023DD"/>
    <w:rsid w:val="00103AC4"/>
    <w:rsid w:val="001079BA"/>
    <w:rsid w:val="00110B83"/>
    <w:rsid w:val="00120A4F"/>
    <w:rsid w:val="00120C33"/>
    <w:rsid w:val="001241EA"/>
    <w:rsid w:val="00124F10"/>
    <w:rsid w:val="00125D71"/>
    <w:rsid w:val="0013031A"/>
    <w:rsid w:val="001310D9"/>
    <w:rsid w:val="001314A0"/>
    <w:rsid w:val="00131E25"/>
    <w:rsid w:val="00132513"/>
    <w:rsid w:val="001329B8"/>
    <w:rsid w:val="00140E3B"/>
    <w:rsid w:val="00143C28"/>
    <w:rsid w:val="00161100"/>
    <w:rsid w:val="00161929"/>
    <w:rsid w:val="00161A26"/>
    <w:rsid w:val="001625B3"/>
    <w:rsid w:val="0016340C"/>
    <w:rsid w:val="00172F30"/>
    <w:rsid w:val="001730BC"/>
    <w:rsid w:val="00175D5D"/>
    <w:rsid w:val="00176F8E"/>
    <w:rsid w:val="00183BBC"/>
    <w:rsid w:val="00186DCE"/>
    <w:rsid w:val="001926BF"/>
    <w:rsid w:val="00193845"/>
    <w:rsid w:val="00193B00"/>
    <w:rsid w:val="00196222"/>
    <w:rsid w:val="00196E05"/>
    <w:rsid w:val="0019753B"/>
    <w:rsid w:val="001A004A"/>
    <w:rsid w:val="001A0448"/>
    <w:rsid w:val="001A1665"/>
    <w:rsid w:val="001B20E4"/>
    <w:rsid w:val="001B3FAD"/>
    <w:rsid w:val="001B4012"/>
    <w:rsid w:val="001C0B17"/>
    <w:rsid w:val="001C1B29"/>
    <w:rsid w:val="001C3C2E"/>
    <w:rsid w:val="001C49A6"/>
    <w:rsid w:val="001D4207"/>
    <w:rsid w:val="001D5247"/>
    <w:rsid w:val="001D6BF9"/>
    <w:rsid w:val="001D7051"/>
    <w:rsid w:val="001D7705"/>
    <w:rsid w:val="001D7DB5"/>
    <w:rsid w:val="001E0FD7"/>
    <w:rsid w:val="001E18B6"/>
    <w:rsid w:val="001E1DFA"/>
    <w:rsid w:val="001E4E35"/>
    <w:rsid w:val="001E603F"/>
    <w:rsid w:val="001F0FD0"/>
    <w:rsid w:val="001F30AF"/>
    <w:rsid w:val="001F3BF3"/>
    <w:rsid w:val="001F4F78"/>
    <w:rsid w:val="001F6DE0"/>
    <w:rsid w:val="002019B4"/>
    <w:rsid w:val="00204832"/>
    <w:rsid w:val="002068CF"/>
    <w:rsid w:val="00213BA4"/>
    <w:rsid w:val="00215F0D"/>
    <w:rsid w:val="0022033F"/>
    <w:rsid w:val="00220828"/>
    <w:rsid w:val="002208A1"/>
    <w:rsid w:val="00221D17"/>
    <w:rsid w:val="00222194"/>
    <w:rsid w:val="00222ADE"/>
    <w:rsid w:val="00223ACF"/>
    <w:rsid w:val="0022613D"/>
    <w:rsid w:val="00226243"/>
    <w:rsid w:val="00226805"/>
    <w:rsid w:val="00230819"/>
    <w:rsid w:val="002313CF"/>
    <w:rsid w:val="00234E9A"/>
    <w:rsid w:val="00235D4C"/>
    <w:rsid w:val="00244D79"/>
    <w:rsid w:val="00246958"/>
    <w:rsid w:val="0025112E"/>
    <w:rsid w:val="002518A6"/>
    <w:rsid w:val="0025360B"/>
    <w:rsid w:val="0025391B"/>
    <w:rsid w:val="00254060"/>
    <w:rsid w:val="002543B5"/>
    <w:rsid w:val="00255322"/>
    <w:rsid w:val="002559C7"/>
    <w:rsid w:val="00255D2E"/>
    <w:rsid w:val="002579EB"/>
    <w:rsid w:val="00262A1B"/>
    <w:rsid w:val="00264202"/>
    <w:rsid w:val="00267460"/>
    <w:rsid w:val="002710BC"/>
    <w:rsid w:val="00271E4F"/>
    <w:rsid w:val="00272ECF"/>
    <w:rsid w:val="00274372"/>
    <w:rsid w:val="002751A3"/>
    <w:rsid w:val="0027616B"/>
    <w:rsid w:val="0028138E"/>
    <w:rsid w:val="00281ADF"/>
    <w:rsid w:val="00281B91"/>
    <w:rsid w:val="00285669"/>
    <w:rsid w:val="002856B6"/>
    <w:rsid w:val="00286783"/>
    <w:rsid w:val="002925D4"/>
    <w:rsid w:val="00294596"/>
    <w:rsid w:val="00296261"/>
    <w:rsid w:val="00297ED3"/>
    <w:rsid w:val="002A17E7"/>
    <w:rsid w:val="002A1B86"/>
    <w:rsid w:val="002A234D"/>
    <w:rsid w:val="002A23E4"/>
    <w:rsid w:val="002A476D"/>
    <w:rsid w:val="002A67E2"/>
    <w:rsid w:val="002B2D99"/>
    <w:rsid w:val="002B6875"/>
    <w:rsid w:val="002C5450"/>
    <w:rsid w:val="002C73A6"/>
    <w:rsid w:val="002D1A17"/>
    <w:rsid w:val="002D1CBD"/>
    <w:rsid w:val="002D373B"/>
    <w:rsid w:val="002D3CB0"/>
    <w:rsid w:val="002E055B"/>
    <w:rsid w:val="002E60FC"/>
    <w:rsid w:val="002E6D51"/>
    <w:rsid w:val="002F0356"/>
    <w:rsid w:val="002F0BA9"/>
    <w:rsid w:val="002F41D4"/>
    <w:rsid w:val="002F4427"/>
    <w:rsid w:val="00303134"/>
    <w:rsid w:val="003103EF"/>
    <w:rsid w:val="00310A5C"/>
    <w:rsid w:val="00311FE9"/>
    <w:rsid w:val="0031594E"/>
    <w:rsid w:val="00316560"/>
    <w:rsid w:val="00317A03"/>
    <w:rsid w:val="00320004"/>
    <w:rsid w:val="00320092"/>
    <w:rsid w:val="00321E12"/>
    <w:rsid w:val="0033572C"/>
    <w:rsid w:val="0033624C"/>
    <w:rsid w:val="003367BB"/>
    <w:rsid w:val="003422C1"/>
    <w:rsid w:val="003447BE"/>
    <w:rsid w:val="00346E45"/>
    <w:rsid w:val="003522F7"/>
    <w:rsid w:val="00353B3E"/>
    <w:rsid w:val="003554CC"/>
    <w:rsid w:val="00355E70"/>
    <w:rsid w:val="00356D67"/>
    <w:rsid w:val="0036232D"/>
    <w:rsid w:val="003625EF"/>
    <w:rsid w:val="00364123"/>
    <w:rsid w:val="0036551B"/>
    <w:rsid w:val="00366C7A"/>
    <w:rsid w:val="00366F6E"/>
    <w:rsid w:val="003713DF"/>
    <w:rsid w:val="00371507"/>
    <w:rsid w:val="0037416A"/>
    <w:rsid w:val="00375EE5"/>
    <w:rsid w:val="0037643C"/>
    <w:rsid w:val="003767B5"/>
    <w:rsid w:val="00380962"/>
    <w:rsid w:val="00381D99"/>
    <w:rsid w:val="00382673"/>
    <w:rsid w:val="00382C13"/>
    <w:rsid w:val="0038429E"/>
    <w:rsid w:val="00392D32"/>
    <w:rsid w:val="003938FD"/>
    <w:rsid w:val="00394936"/>
    <w:rsid w:val="003971EC"/>
    <w:rsid w:val="00397D59"/>
    <w:rsid w:val="003A5BB0"/>
    <w:rsid w:val="003A6381"/>
    <w:rsid w:val="003A7177"/>
    <w:rsid w:val="003A7DCB"/>
    <w:rsid w:val="003B2ABF"/>
    <w:rsid w:val="003B40B0"/>
    <w:rsid w:val="003B4D7B"/>
    <w:rsid w:val="003C32CA"/>
    <w:rsid w:val="003C38D6"/>
    <w:rsid w:val="003D382A"/>
    <w:rsid w:val="003D58CA"/>
    <w:rsid w:val="003D5BE5"/>
    <w:rsid w:val="003E15C3"/>
    <w:rsid w:val="003E3055"/>
    <w:rsid w:val="003E3BF3"/>
    <w:rsid w:val="003E6280"/>
    <w:rsid w:val="003E629C"/>
    <w:rsid w:val="003E6F5D"/>
    <w:rsid w:val="003E7681"/>
    <w:rsid w:val="003F0430"/>
    <w:rsid w:val="003F46DA"/>
    <w:rsid w:val="003F522C"/>
    <w:rsid w:val="00401096"/>
    <w:rsid w:val="00402F7C"/>
    <w:rsid w:val="00403440"/>
    <w:rsid w:val="004042DE"/>
    <w:rsid w:val="00404A37"/>
    <w:rsid w:val="00404AB0"/>
    <w:rsid w:val="00406128"/>
    <w:rsid w:val="004073EA"/>
    <w:rsid w:val="00410D36"/>
    <w:rsid w:val="00420801"/>
    <w:rsid w:val="00422A68"/>
    <w:rsid w:val="00423180"/>
    <w:rsid w:val="004231D2"/>
    <w:rsid w:val="00425690"/>
    <w:rsid w:val="00427712"/>
    <w:rsid w:val="004329EB"/>
    <w:rsid w:val="00432C13"/>
    <w:rsid w:val="0043593A"/>
    <w:rsid w:val="00436285"/>
    <w:rsid w:val="00436BCC"/>
    <w:rsid w:val="0044223A"/>
    <w:rsid w:val="00442499"/>
    <w:rsid w:val="004434EB"/>
    <w:rsid w:val="00443A37"/>
    <w:rsid w:val="0044653C"/>
    <w:rsid w:val="004503D0"/>
    <w:rsid w:val="004515A5"/>
    <w:rsid w:val="00453EE4"/>
    <w:rsid w:val="00456F72"/>
    <w:rsid w:val="004570F4"/>
    <w:rsid w:val="0046005D"/>
    <w:rsid w:val="0046590D"/>
    <w:rsid w:val="00466362"/>
    <w:rsid w:val="00470B63"/>
    <w:rsid w:val="00475A46"/>
    <w:rsid w:val="0048103E"/>
    <w:rsid w:val="00481C4E"/>
    <w:rsid w:val="004820BD"/>
    <w:rsid w:val="00482F9E"/>
    <w:rsid w:val="00483CC4"/>
    <w:rsid w:val="004861C4"/>
    <w:rsid w:val="00497F82"/>
    <w:rsid w:val="004A3438"/>
    <w:rsid w:val="004A568E"/>
    <w:rsid w:val="004A6ABD"/>
    <w:rsid w:val="004A7268"/>
    <w:rsid w:val="004B0EC4"/>
    <w:rsid w:val="004B25F2"/>
    <w:rsid w:val="004B3351"/>
    <w:rsid w:val="004B5848"/>
    <w:rsid w:val="004B7B43"/>
    <w:rsid w:val="004B7C4E"/>
    <w:rsid w:val="004C4726"/>
    <w:rsid w:val="004C4877"/>
    <w:rsid w:val="004C5CA6"/>
    <w:rsid w:val="004C6515"/>
    <w:rsid w:val="004C7205"/>
    <w:rsid w:val="004D3CB9"/>
    <w:rsid w:val="004D3D3F"/>
    <w:rsid w:val="004D74EF"/>
    <w:rsid w:val="004E051F"/>
    <w:rsid w:val="004E15C7"/>
    <w:rsid w:val="004E1CAA"/>
    <w:rsid w:val="004E1FAB"/>
    <w:rsid w:val="004E3868"/>
    <w:rsid w:val="004E4EFF"/>
    <w:rsid w:val="004E5422"/>
    <w:rsid w:val="004F2E1E"/>
    <w:rsid w:val="004F3C0E"/>
    <w:rsid w:val="004F7425"/>
    <w:rsid w:val="004F74AE"/>
    <w:rsid w:val="00502FD5"/>
    <w:rsid w:val="00503AA4"/>
    <w:rsid w:val="00510C08"/>
    <w:rsid w:val="00512B4E"/>
    <w:rsid w:val="00516EC8"/>
    <w:rsid w:val="005216C0"/>
    <w:rsid w:val="00521CE5"/>
    <w:rsid w:val="00522768"/>
    <w:rsid w:val="005275A3"/>
    <w:rsid w:val="00530914"/>
    <w:rsid w:val="00532ADA"/>
    <w:rsid w:val="00540C57"/>
    <w:rsid w:val="005447B6"/>
    <w:rsid w:val="005473BF"/>
    <w:rsid w:val="00551CE3"/>
    <w:rsid w:val="00554215"/>
    <w:rsid w:val="00556C73"/>
    <w:rsid w:val="0055772B"/>
    <w:rsid w:val="00557A89"/>
    <w:rsid w:val="005652FB"/>
    <w:rsid w:val="005661AC"/>
    <w:rsid w:val="0057080D"/>
    <w:rsid w:val="0057475A"/>
    <w:rsid w:val="00574F0A"/>
    <w:rsid w:val="00574F34"/>
    <w:rsid w:val="00575A57"/>
    <w:rsid w:val="00580CBA"/>
    <w:rsid w:val="00581AA2"/>
    <w:rsid w:val="00584918"/>
    <w:rsid w:val="00587403"/>
    <w:rsid w:val="005874CE"/>
    <w:rsid w:val="0058757F"/>
    <w:rsid w:val="005875BE"/>
    <w:rsid w:val="005919F5"/>
    <w:rsid w:val="00591FF0"/>
    <w:rsid w:val="0059278F"/>
    <w:rsid w:val="00597FF8"/>
    <w:rsid w:val="005A141B"/>
    <w:rsid w:val="005A1769"/>
    <w:rsid w:val="005A2BC4"/>
    <w:rsid w:val="005A3696"/>
    <w:rsid w:val="005A39C9"/>
    <w:rsid w:val="005A63A1"/>
    <w:rsid w:val="005B14C4"/>
    <w:rsid w:val="005B2E6B"/>
    <w:rsid w:val="005B691F"/>
    <w:rsid w:val="005C0B56"/>
    <w:rsid w:val="005C4DAA"/>
    <w:rsid w:val="005C54F7"/>
    <w:rsid w:val="005D2116"/>
    <w:rsid w:val="005D2684"/>
    <w:rsid w:val="005D2870"/>
    <w:rsid w:val="005D5431"/>
    <w:rsid w:val="005D5E11"/>
    <w:rsid w:val="005D6465"/>
    <w:rsid w:val="005D7EEB"/>
    <w:rsid w:val="005E2B84"/>
    <w:rsid w:val="005E5A4A"/>
    <w:rsid w:val="005E5E05"/>
    <w:rsid w:val="005E6E67"/>
    <w:rsid w:val="005E759C"/>
    <w:rsid w:val="005F1EA6"/>
    <w:rsid w:val="0060082B"/>
    <w:rsid w:val="0060120F"/>
    <w:rsid w:val="0060194F"/>
    <w:rsid w:val="00607653"/>
    <w:rsid w:val="00612D4D"/>
    <w:rsid w:val="006141F2"/>
    <w:rsid w:val="006146EB"/>
    <w:rsid w:val="00617580"/>
    <w:rsid w:val="0061762F"/>
    <w:rsid w:val="00621218"/>
    <w:rsid w:val="00623EDA"/>
    <w:rsid w:val="00625F8B"/>
    <w:rsid w:val="0063064C"/>
    <w:rsid w:val="0063461C"/>
    <w:rsid w:val="00634B2A"/>
    <w:rsid w:val="00635DE9"/>
    <w:rsid w:val="00643105"/>
    <w:rsid w:val="00646856"/>
    <w:rsid w:val="006477B1"/>
    <w:rsid w:val="00651AF7"/>
    <w:rsid w:val="00653E6C"/>
    <w:rsid w:val="00663B08"/>
    <w:rsid w:val="00664356"/>
    <w:rsid w:val="006648A2"/>
    <w:rsid w:val="00667243"/>
    <w:rsid w:val="00671DB8"/>
    <w:rsid w:val="00672160"/>
    <w:rsid w:val="00673576"/>
    <w:rsid w:val="00673CD5"/>
    <w:rsid w:val="00674D42"/>
    <w:rsid w:val="006806AE"/>
    <w:rsid w:val="006813BF"/>
    <w:rsid w:val="0068229D"/>
    <w:rsid w:val="006853D3"/>
    <w:rsid w:val="006861EE"/>
    <w:rsid w:val="0069138C"/>
    <w:rsid w:val="00691FB1"/>
    <w:rsid w:val="0069277E"/>
    <w:rsid w:val="0069311A"/>
    <w:rsid w:val="00694B33"/>
    <w:rsid w:val="0069508F"/>
    <w:rsid w:val="00696096"/>
    <w:rsid w:val="006A40C9"/>
    <w:rsid w:val="006A46AE"/>
    <w:rsid w:val="006A5694"/>
    <w:rsid w:val="006A7909"/>
    <w:rsid w:val="006A7A59"/>
    <w:rsid w:val="006B44BD"/>
    <w:rsid w:val="006B6CC1"/>
    <w:rsid w:val="006B6D36"/>
    <w:rsid w:val="006B7BA4"/>
    <w:rsid w:val="006C4AC0"/>
    <w:rsid w:val="006C5E3F"/>
    <w:rsid w:val="006C73F1"/>
    <w:rsid w:val="006D0999"/>
    <w:rsid w:val="006D26AE"/>
    <w:rsid w:val="006D51A3"/>
    <w:rsid w:val="006E2BD2"/>
    <w:rsid w:val="006E2D7A"/>
    <w:rsid w:val="006E43A1"/>
    <w:rsid w:val="006F0ECA"/>
    <w:rsid w:val="006F1BB2"/>
    <w:rsid w:val="006F3D57"/>
    <w:rsid w:val="006F4C75"/>
    <w:rsid w:val="0070642B"/>
    <w:rsid w:val="00711617"/>
    <w:rsid w:val="00712C77"/>
    <w:rsid w:val="00713CAE"/>
    <w:rsid w:val="00714F42"/>
    <w:rsid w:val="0071631D"/>
    <w:rsid w:val="00717B45"/>
    <w:rsid w:val="00720C71"/>
    <w:rsid w:val="00723151"/>
    <w:rsid w:val="00724F1E"/>
    <w:rsid w:val="0073002B"/>
    <w:rsid w:val="00731138"/>
    <w:rsid w:val="0073197E"/>
    <w:rsid w:val="00732D82"/>
    <w:rsid w:val="00733CF8"/>
    <w:rsid w:val="00734059"/>
    <w:rsid w:val="007369F3"/>
    <w:rsid w:val="00737DCE"/>
    <w:rsid w:val="007404D4"/>
    <w:rsid w:val="007405F0"/>
    <w:rsid w:val="00741201"/>
    <w:rsid w:val="007446AA"/>
    <w:rsid w:val="00744B35"/>
    <w:rsid w:val="00752DE0"/>
    <w:rsid w:val="00753046"/>
    <w:rsid w:val="00754B1F"/>
    <w:rsid w:val="007558C6"/>
    <w:rsid w:val="00756B26"/>
    <w:rsid w:val="00761043"/>
    <w:rsid w:val="00761AE4"/>
    <w:rsid w:val="00762113"/>
    <w:rsid w:val="0076330F"/>
    <w:rsid w:val="00765EC5"/>
    <w:rsid w:val="00766647"/>
    <w:rsid w:val="00766839"/>
    <w:rsid w:val="007735FB"/>
    <w:rsid w:val="00775CD3"/>
    <w:rsid w:val="00776AD5"/>
    <w:rsid w:val="0077723B"/>
    <w:rsid w:val="00777777"/>
    <w:rsid w:val="0077781E"/>
    <w:rsid w:val="0078139F"/>
    <w:rsid w:val="00792F8B"/>
    <w:rsid w:val="00793485"/>
    <w:rsid w:val="00795B2D"/>
    <w:rsid w:val="00795E93"/>
    <w:rsid w:val="00796B5B"/>
    <w:rsid w:val="007A6275"/>
    <w:rsid w:val="007B50F8"/>
    <w:rsid w:val="007C235A"/>
    <w:rsid w:val="007C50F2"/>
    <w:rsid w:val="007C546E"/>
    <w:rsid w:val="007C5FF9"/>
    <w:rsid w:val="007C7025"/>
    <w:rsid w:val="007C70CD"/>
    <w:rsid w:val="007D2067"/>
    <w:rsid w:val="007D3576"/>
    <w:rsid w:val="007D3BB6"/>
    <w:rsid w:val="007D526A"/>
    <w:rsid w:val="007E1948"/>
    <w:rsid w:val="007E32A6"/>
    <w:rsid w:val="007E4D26"/>
    <w:rsid w:val="007F19EC"/>
    <w:rsid w:val="007F2518"/>
    <w:rsid w:val="007F3A95"/>
    <w:rsid w:val="007F538A"/>
    <w:rsid w:val="007F7C36"/>
    <w:rsid w:val="00800107"/>
    <w:rsid w:val="00800CEB"/>
    <w:rsid w:val="0080178D"/>
    <w:rsid w:val="00806857"/>
    <w:rsid w:val="00806F2B"/>
    <w:rsid w:val="00806FEA"/>
    <w:rsid w:val="00807964"/>
    <w:rsid w:val="00810641"/>
    <w:rsid w:val="00815FD1"/>
    <w:rsid w:val="00817EF2"/>
    <w:rsid w:val="00820397"/>
    <w:rsid w:val="00820670"/>
    <w:rsid w:val="008207DC"/>
    <w:rsid w:val="00820E71"/>
    <w:rsid w:val="00820EA8"/>
    <w:rsid w:val="00821CF1"/>
    <w:rsid w:val="008245A1"/>
    <w:rsid w:val="00825BF2"/>
    <w:rsid w:val="00837E04"/>
    <w:rsid w:val="00841798"/>
    <w:rsid w:val="00844D25"/>
    <w:rsid w:val="00845D04"/>
    <w:rsid w:val="00854D13"/>
    <w:rsid w:val="008577F0"/>
    <w:rsid w:val="00874B42"/>
    <w:rsid w:val="00877CB6"/>
    <w:rsid w:val="0088113A"/>
    <w:rsid w:val="0088141A"/>
    <w:rsid w:val="008833BC"/>
    <w:rsid w:val="00885655"/>
    <w:rsid w:val="008874C1"/>
    <w:rsid w:val="00891C8A"/>
    <w:rsid w:val="0089307F"/>
    <w:rsid w:val="0089459D"/>
    <w:rsid w:val="00894D66"/>
    <w:rsid w:val="0089534A"/>
    <w:rsid w:val="008A3BAB"/>
    <w:rsid w:val="008A73E1"/>
    <w:rsid w:val="008B1CF7"/>
    <w:rsid w:val="008B1EC6"/>
    <w:rsid w:val="008B43DF"/>
    <w:rsid w:val="008C2BEA"/>
    <w:rsid w:val="008C371A"/>
    <w:rsid w:val="008C5568"/>
    <w:rsid w:val="008D3449"/>
    <w:rsid w:val="008D401D"/>
    <w:rsid w:val="008D40C0"/>
    <w:rsid w:val="008D4A5A"/>
    <w:rsid w:val="008E57F9"/>
    <w:rsid w:val="008E67E8"/>
    <w:rsid w:val="008E6B2A"/>
    <w:rsid w:val="008E6D1C"/>
    <w:rsid w:val="008F42B5"/>
    <w:rsid w:val="008F7CFB"/>
    <w:rsid w:val="00900E73"/>
    <w:rsid w:val="0091149C"/>
    <w:rsid w:val="009127EE"/>
    <w:rsid w:val="009137F5"/>
    <w:rsid w:val="00914BA9"/>
    <w:rsid w:val="009168AE"/>
    <w:rsid w:val="00920153"/>
    <w:rsid w:val="0092190F"/>
    <w:rsid w:val="00922531"/>
    <w:rsid w:val="00926F2D"/>
    <w:rsid w:val="0093058C"/>
    <w:rsid w:val="00932A83"/>
    <w:rsid w:val="0094059A"/>
    <w:rsid w:val="00940AAC"/>
    <w:rsid w:val="0094516A"/>
    <w:rsid w:val="00945AA9"/>
    <w:rsid w:val="009527D3"/>
    <w:rsid w:val="009562E2"/>
    <w:rsid w:val="0096278A"/>
    <w:rsid w:val="00963051"/>
    <w:rsid w:val="00963A29"/>
    <w:rsid w:val="00965007"/>
    <w:rsid w:val="00967575"/>
    <w:rsid w:val="00971927"/>
    <w:rsid w:val="00973360"/>
    <w:rsid w:val="009733F0"/>
    <w:rsid w:val="00973660"/>
    <w:rsid w:val="00977F4F"/>
    <w:rsid w:val="00980556"/>
    <w:rsid w:val="00980CAF"/>
    <w:rsid w:val="00985919"/>
    <w:rsid w:val="00986C1E"/>
    <w:rsid w:val="00990D2C"/>
    <w:rsid w:val="00992E91"/>
    <w:rsid w:val="00996D88"/>
    <w:rsid w:val="00997F65"/>
    <w:rsid w:val="009A20DD"/>
    <w:rsid w:val="009A212B"/>
    <w:rsid w:val="009A737D"/>
    <w:rsid w:val="009A7781"/>
    <w:rsid w:val="009B044B"/>
    <w:rsid w:val="009B6D30"/>
    <w:rsid w:val="009B6DCB"/>
    <w:rsid w:val="009C3766"/>
    <w:rsid w:val="009C795B"/>
    <w:rsid w:val="009D27BB"/>
    <w:rsid w:val="009E01CA"/>
    <w:rsid w:val="009E03B6"/>
    <w:rsid w:val="009E1495"/>
    <w:rsid w:val="009E23E0"/>
    <w:rsid w:val="009E313E"/>
    <w:rsid w:val="009E6FB4"/>
    <w:rsid w:val="009F0C85"/>
    <w:rsid w:val="009F0FEA"/>
    <w:rsid w:val="009F1346"/>
    <w:rsid w:val="009F3FFA"/>
    <w:rsid w:val="009F4463"/>
    <w:rsid w:val="009F5B4C"/>
    <w:rsid w:val="009F70E0"/>
    <w:rsid w:val="009F75A4"/>
    <w:rsid w:val="00A037BD"/>
    <w:rsid w:val="00A05DAD"/>
    <w:rsid w:val="00A0604D"/>
    <w:rsid w:val="00A07611"/>
    <w:rsid w:val="00A12F99"/>
    <w:rsid w:val="00A15F95"/>
    <w:rsid w:val="00A161F6"/>
    <w:rsid w:val="00A17074"/>
    <w:rsid w:val="00A23859"/>
    <w:rsid w:val="00A24593"/>
    <w:rsid w:val="00A25488"/>
    <w:rsid w:val="00A25B59"/>
    <w:rsid w:val="00A267B9"/>
    <w:rsid w:val="00A31560"/>
    <w:rsid w:val="00A32FCB"/>
    <w:rsid w:val="00A34A20"/>
    <w:rsid w:val="00A35D06"/>
    <w:rsid w:val="00A400D7"/>
    <w:rsid w:val="00A418B1"/>
    <w:rsid w:val="00A41CCC"/>
    <w:rsid w:val="00A426F2"/>
    <w:rsid w:val="00A45066"/>
    <w:rsid w:val="00A517F6"/>
    <w:rsid w:val="00A52757"/>
    <w:rsid w:val="00A52956"/>
    <w:rsid w:val="00A553C7"/>
    <w:rsid w:val="00A56CD1"/>
    <w:rsid w:val="00A576BD"/>
    <w:rsid w:val="00A62AEC"/>
    <w:rsid w:val="00A62D15"/>
    <w:rsid w:val="00A64571"/>
    <w:rsid w:val="00A7059F"/>
    <w:rsid w:val="00A72727"/>
    <w:rsid w:val="00A731B1"/>
    <w:rsid w:val="00A735F8"/>
    <w:rsid w:val="00A75CF9"/>
    <w:rsid w:val="00A75E84"/>
    <w:rsid w:val="00A81237"/>
    <w:rsid w:val="00A81E18"/>
    <w:rsid w:val="00A82DCC"/>
    <w:rsid w:val="00A83786"/>
    <w:rsid w:val="00A8598A"/>
    <w:rsid w:val="00A8624D"/>
    <w:rsid w:val="00A867A4"/>
    <w:rsid w:val="00A91D7E"/>
    <w:rsid w:val="00A91D80"/>
    <w:rsid w:val="00A92A24"/>
    <w:rsid w:val="00A92AB9"/>
    <w:rsid w:val="00A9336A"/>
    <w:rsid w:val="00A941BE"/>
    <w:rsid w:val="00A94491"/>
    <w:rsid w:val="00A95932"/>
    <w:rsid w:val="00A9642B"/>
    <w:rsid w:val="00AA02B0"/>
    <w:rsid w:val="00AA6992"/>
    <w:rsid w:val="00AA6B3F"/>
    <w:rsid w:val="00AB66B7"/>
    <w:rsid w:val="00AC0486"/>
    <w:rsid w:val="00AC1ABB"/>
    <w:rsid w:val="00AC4088"/>
    <w:rsid w:val="00AC50C8"/>
    <w:rsid w:val="00AC51E3"/>
    <w:rsid w:val="00AC5BBE"/>
    <w:rsid w:val="00AC5F9D"/>
    <w:rsid w:val="00AC62F7"/>
    <w:rsid w:val="00AC6D5D"/>
    <w:rsid w:val="00AD21F4"/>
    <w:rsid w:val="00AD29F6"/>
    <w:rsid w:val="00AD2D83"/>
    <w:rsid w:val="00AD4330"/>
    <w:rsid w:val="00AD45D4"/>
    <w:rsid w:val="00AD54C0"/>
    <w:rsid w:val="00AD61ED"/>
    <w:rsid w:val="00AD7D59"/>
    <w:rsid w:val="00AE0D8C"/>
    <w:rsid w:val="00AE5C28"/>
    <w:rsid w:val="00AF1836"/>
    <w:rsid w:val="00AF2EE7"/>
    <w:rsid w:val="00AF44D5"/>
    <w:rsid w:val="00AF4911"/>
    <w:rsid w:val="00AF5B5E"/>
    <w:rsid w:val="00AF7247"/>
    <w:rsid w:val="00B012B3"/>
    <w:rsid w:val="00B038E2"/>
    <w:rsid w:val="00B04A0E"/>
    <w:rsid w:val="00B05A64"/>
    <w:rsid w:val="00B072C3"/>
    <w:rsid w:val="00B1082C"/>
    <w:rsid w:val="00B12192"/>
    <w:rsid w:val="00B20764"/>
    <w:rsid w:val="00B222A5"/>
    <w:rsid w:val="00B23274"/>
    <w:rsid w:val="00B23AFC"/>
    <w:rsid w:val="00B249D7"/>
    <w:rsid w:val="00B264BC"/>
    <w:rsid w:val="00B30866"/>
    <w:rsid w:val="00B327C9"/>
    <w:rsid w:val="00B341F1"/>
    <w:rsid w:val="00B3510C"/>
    <w:rsid w:val="00B4072A"/>
    <w:rsid w:val="00B422B7"/>
    <w:rsid w:val="00B42A0B"/>
    <w:rsid w:val="00B54213"/>
    <w:rsid w:val="00B5448A"/>
    <w:rsid w:val="00B6188F"/>
    <w:rsid w:val="00B63D42"/>
    <w:rsid w:val="00B67A2B"/>
    <w:rsid w:val="00B67E2C"/>
    <w:rsid w:val="00B71358"/>
    <w:rsid w:val="00B71D79"/>
    <w:rsid w:val="00B77E44"/>
    <w:rsid w:val="00B84B41"/>
    <w:rsid w:val="00B862D4"/>
    <w:rsid w:val="00B86FEC"/>
    <w:rsid w:val="00B91A86"/>
    <w:rsid w:val="00B91E1B"/>
    <w:rsid w:val="00B92322"/>
    <w:rsid w:val="00B925F9"/>
    <w:rsid w:val="00B94889"/>
    <w:rsid w:val="00B95335"/>
    <w:rsid w:val="00B96106"/>
    <w:rsid w:val="00B96284"/>
    <w:rsid w:val="00B968A7"/>
    <w:rsid w:val="00B976A8"/>
    <w:rsid w:val="00BA0FBB"/>
    <w:rsid w:val="00BA3D0B"/>
    <w:rsid w:val="00BA63AA"/>
    <w:rsid w:val="00BA7B38"/>
    <w:rsid w:val="00BB108D"/>
    <w:rsid w:val="00BC0A10"/>
    <w:rsid w:val="00BC1C72"/>
    <w:rsid w:val="00BC3F6D"/>
    <w:rsid w:val="00BD029E"/>
    <w:rsid w:val="00BD0A4B"/>
    <w:rsid w:val="00BD0EA1"/>
    <w:rsid w:val="00BD2436"/>
    <w:rsid w:val="00BD2DE8"/>
    <w:rsid w:val="00BD2EDB"/>
    <w:rsid w:val="00BD379F"/>
    <w:rsid w:val="00BD4568"/>
    <w:rsid w:val="00BD4BD7"/>
    <w:rsid w:val="00BD6505"/>
    <w:rsid w:val="00BD7BBD"/>
    <w:rsid w:val="00BE0419"/>
    <w:rsid w:val="00BE17EB"/>
    <w:rsid w:val="00BE26A6"/>
    <w:rsid w:val="00BE35B6"/>
    <w:rsid w:val="00BE5884"/>
    <w:rsid w:val="00BE77F0"/>
    <w:rsid w:val="00BE7FB0"/>
    <w:rsid w:val="00BF3159"/>
    <w:rsid w:val="00BF4354"/>
    <w:rsid w:val="00BF5D51"/>
    <w:rsid w:val="00BF61E2"/>
    <w:rsid w:val="00C014AF"/>
    <w:rsid w:val="00C067D8"/>
    <w:rsid w:val="00C1008F"/>
    <w:rsid w:val="00C10A4C"/>
    <w:rsid w:val="00C134F7"/>
    <w:rsid w:val="00C13AD0"/>
    <w:rsid w:val="00C163F6"/>
    <w:rsid w:val="00C2016F"/>
    <w:rsid w:val="00C20CE3"/>
    <w:rsid w:val="00C22BB9"/>
    <w:rsid w:val="00C253D1"/>
    <w:rsid w:val="00C25D95"/>
    <w:rsid w:val="00C26826"/>
    <w:rsid w:val="00C26A11"/>
    <w:rsid w:val="00C27213"/>
    <w:rsid w:val="00C36F91"/>
    <w:rsid w:val="00C37DEC"/>
    <w:rsid w:val="00C40D17"/>
    <w:rsid w:val="00C4284A"/>
    <w:rsid w:val="00C431E7"/>
    <w:rsid w:val="00C442C2"/>
    <w:rsid w:val="00C45432"/>
    <w:rsid w:val="00C47AB6"/>
    <w:rsid w:val="00C51792"/>
    <w:rsid w:val="00C51AC8"/>
    <w:rsid w:val="00C52947"/>
    <w:rsid w:val="00C60DE9"/>
    <w:rsid w:val="00C62819"/>
    <w:rsid w:val="00C6452E"/>
    <w:rsid w:val="00C664FA"/>
    <w:rsid w:val="00C67C4A"/>
    <w:rsid w:val="00C72007"/>
    <w:rsid w:val="00C763AB"/>
    <w:rsid w:val="00C80E3C"/>
    <w:rsid w:val="00C8127E"/>
    <w:rsid w:val="00C81D72"/>
    <w:rsid w:val="00C91988"/>
    <w:rsid w:val="00C940FA"/>
    <w:rsid w:val="00C95A2B"/>
    <w:rsid w:val="00C97D15"/>
    <w:rsid w:val="00C97D2B"/>
    <w:rsid w:val="00CA0CC4"/>
    <w:rsid w:val="00CA41F4"/>
    <w:rsid w:val="00CA7454"/>
    <w:rsid w:val="00CA7A5D"/>
    <w:rsid w:val="00CA7D67"/>
    <w:rsid w:val="00CB2C2B"/>
    <w:rsid w:val="00CB689F"/>
    <w:rsid w:val="00CC003E"/>
    <w:rsid w:val="00CC18A7"/>
    <w:rsid w:val="00CC190F"/>
    <w:rsid w:val="00CC3E88"/>
    <w:rsid w:val="00CC563A"/>
    <w:rsid w:val="00CC6D0D"/>
    <w:rsid w:val="00CC7AF5"/>
    <w:rsid w:val="00CD1385"/>
    <w:rsid w:val="00CD2E3E"/>
    <w:rsid w:val="00CD2EB0"/>
    <w:rsid w:val="00CD3FB3"/>
    <w:rsid w:val="00CD453B"/>
    <w:rsid w:val="00CD7425"/>
    <w:rsid w:val="00CD7828"/>
    <w:rsid w:val="00CE1DD7"/>
    <w:rsid w:val="00CE46D8"/>
    <w:rsid w:val="00CE58D2"/>
    <w:rsid w:val="00CE5F56"/>
    <w:rsid w:val="00D00409"/>
    <w:rsid w:val="00D00877"/>
    <w:rsid w:val="00D02218"/>
    <w:rsid w:val="00D03579"/>
    <w:rsid w:val="00D066BB"/>
    <w:rsid w:val="00D10829"/>
    <w:rsid w:val="00D115C3"/>
    <w:rsid w:val="00D1747A"/>
    <w:rsid w:val="00D2156F"/>
    <w:rsid w:val="00D24C96"/>
    <w:rsid w:val="00D24F78"/>
    <w:rsid w:val="00D2543E"/>
    <w:rsid w:val="00D25FCD"/>
    <w:rsid w:val="00D27A6E"/>
    <w:rsid w:val="00D31FD9"/>
    <w:rsid w:val="00D35A87"/>
    <w:rsid w:val="00D37301"/>
    <w:rsid w:val="00D41F98"/>
    <w:rsid w:val="00D42389"/>
    <w:rsid w:val="00D4244B"/>
    <w:rsid w:val="00D44E76"/>
    <w:rsid w:val="00D50C25"/>
    <w:rsid w:val="00D51492"/>
    <w:rsid w:val="00D56CF9"/>
    <w:rsid w:val="00D60A78"/>
    <w:rsid w:val="00D61AEA"/>
    <w:rsid w:val="00D62200"/>
    <w:rsid w:val="00D6281A"/>
    <w:rsid w:val="00D666A1"/>
    <w:rsid w:val="00D67AC0"/>
    <w:rsid w:val="00D712C3"/>
    <w:rsid w:val="00D752E3"/>
    <w:rsid w:val="00D8036A"/>
    <w:rsid w:val="00D81E05"/>
    <w:rsid w:val="00D90A5F"/>
    <w:rsid w:val="00D9177B"/>
    <w:rsid w:val="00D92838"/>
    <w:rsid w:val="00D953C3"/>
    <w:rsid w:val="00D960F0"/>
    <w:rsid w:val="00D962A1"/>
    <w:rsid w:val="00DA0404"/>
    <w:rsid w:val="00DA152F"/>
    <w:rsid w:val="00DA2926"/>
    <w:rsid w:val="00DA79A6"/>
    <w:rsid w:val="00DB0C93"/>
    <w:rsid w:val="00DB3119"/>
    <w:rsid w:val="00DB64D5"/>
    <w:rsid w:val="00DB7FCD"/>
    <w:rsid w:val="00DC1530"/>
    <w:rsid w:val="00DC1E88"/>
    <w:rsid w:val="00DC1F47"/>
    <w:rsid w:val="00DC2330"/>
    <w:rsid w:val="00DC6366"/>
    <w:rsid w:val="00DD115E"/>
    <w:rsid w:val="00DD1AD7"/>
    <w:rsid w:val="00DD297D"/>
    <w:rsid w:val="00DD29B5"/>
    <w:rsid w:val="00DD32FB"/>
    <w:rsid w:val="00DD524F"/>
    <w:rsid w:val="00DD5397"/>
    <w:rsid w:val="00DD62AE"/>
    <w:rsid w:val="00DD62CB"/>
    <w:rsid w:val="00DD773B"/>
    <w:rsid w:val="00DE5E7E"/>
    <w:rsid w:val="00DE6DB9"/>
    <w:rsid w:val="00DF06E3"/>
    <w:rsid w:val="00DF15FA"/>
    <w:rsid w:val="00DF2D96"/>
    <w:rsid w:val="00DF467B"/>
    <w:rsid w:val="00DF69EC"/>
    <w:rsid w:val="00DF6C82"/>
    <w:rsid w:val="00E0047C"/>
    <w:rsid w:val="00E12C0E"/>
    <w:rsid w:val="00E1322F"/>
    <w:rsid w:val="00E13EB5"/>
    <w:rsid w:val="00E14BBE"/>
    <w:rsid w:val="00E157EA"/>
    <w:rsid w:val="00E164F6"/>
    <w:rsid w:val="00E16793"/>
    <w:rsid w:val="00E167BB"/>
    <w:rsid w:val="00E170E8"/>
    <w:rsid w:val="00E17A09"/>
    <w:rsid w:val="00E22DAD"/>
    <w:rsid w:val="00E251A7"/>
    <w:rsid w:val="00E25DC1"/>
    <w:rsid w:val="00E27F61"/>
    <w:rsid w:val="00E3249B"/>
    <w:rsid w:val="00E3392A"/>
    <w:rsid w:val="00E34BF2"/>
    <w:rsid w:val="00E35CAA"/>
    <w:rsid w:val="00E3624B"/>
    <w:rsid w:val="00E3667C"/>
    <w:rsid w:val="00E374B0"/>
    <w:rsid w:val="00E438BA"/>
    <w:rsid w:val="00E4398A"/>
    <w:rsid w:val="00E46BC5"/>
    <w:rsid w:val="00E4793D"/>
    <w:rsid w:val="00E5601D"/>
    <w:rsid w:val="00E61303"/>
    <w:rsid w:val="00E6224A"/>
    <w:rsid w:val="00E640BE"/>
    <w:rsid w:val="00E70785"/>
    <w:rsid w:val="00E75C8F"/>
    <w:rsid w:val="00E81402"/>
    <w:rsid w:val="00E82132"/>
    <w:rsid w:val="00E8493B"/>
    <w:rsid w:val="00E851D2"/>
    <w:rsid w:val="00E877A6"/>
    <w:rsid w:val="00E92740"/>
    <w:rsid w:val="00E936D2"/>
    <w:rsid w:val="00E94353"/>
    <w:rsid w:val="00E95154"/>
    <w:rsid w:val="00E97FD7"/>
    <w:rsid w:val="00EA0E55"/>
    <w:rsid w:val="00EA207C"/>
    <w:rsid w:val="00EA6F1A"/>
    <w:rsid w:val="00EB038C"/>
    <w:rsid w:val="00EB067D"/>
    <w:rsid w:val="00EB40BD"/>
    <w:rsid w:val="00EB4D87"/>
    <w:rsid w:val="00EC2D89"/>
    <w:rsid w:val="00EC40AD"/>
    <w:rsid w:val="00EC49B4"/>
    <w:rsid w:val="00EC62E5"/>
    <w:rsid w:val="00EC7681"/>
    <w:rsid w:val="00ED5003"/>
    <w:rsid w:val="00ED64BF"/>
    <w:rsid w:val="00ED7693"/>
    <w:rsid w:val="00EE4A5B"/>
    <w:rsid w:val="00EF3CB7"/>
    <w:rsid w:val="00EF46C1"/>
    <w:rsid w:val="00EF7582"/>
    <w:rsid w:val="00F01134"/>
    <w:rsid w:val="00F01271"/>
    <w:rsid w:val="00F028CE"/>
    <w:rsid w:val="00F0362A"/>
    <w:rsid w:val="00F03CC5"/>
    <w:rsid w:val="00F04098"/>
    <w:rsid w:val="00F067C1"/>
    <w:rsid w:val="00F12B7C"/>
    <w:rsid w:val="00F12E91"/>
    <w:rsid w:val="00F14706"/>
    <w:rsid w:val="00F14D03"/>
    <w:rsid w:val="00F156DA"/>
    <w:rsid w:val="00F165B9"/>
    <w:rsid w:val="00F167C2"/>
    <w:rsid w:val="00F3116C"/>
    <w:rsid w:val="00F33F0C"/>
    <w:rsid w:val="00F340C2"/>
    <w:rsid w:val="00F45E05"/>
    <w:rsid w:val="00F46EE2"/>
    <w:rsid w:val="00F50144"/>
    <w:rsid w:val="00F529CF"/>
    <w:rsid w:val="00F55014"/>
    <w:rsid w:val="00F62348"/>
    <w:rsid w:val="00F6333E"/>
    <w:rsid w:val="00F63EC1"/>
    <w:rsid w:val="00F6404D"/>
    <w:rsid w:val="00F672E7"/>
    <w:rsid w:val="00F67BF4"/>
    <w:rsid w:val="00F70767"/>
    <w:rsid w:val="00F73CCC"/>
    <w:rsid w:val="00F773C9"/>
    <w:rsid w:val="00F80843"/>
    <w:rsid w:val="00F813AB"/>
    <w:rsid w:val="00F82144"/>
    <w:rsid w:val="00F826A6"/>
    <w:rsid w:val="00F8309F"/>
    <w:rsid w:val="00F849E9"/>
    <w:rsid w:val="00F8581F"/>
    <w:rsid w:val="00F859E1"/>
    <w:rsid w:val="00F85D82"/>
    <w:rsid w:val="00F92490"/>
    <w:rsid w:val="00F928F2"/>
    <w:rsid w:val="00F9414C"/>
    <w:rsid w:val="00F94B3C"/>
    <w:rsid w:val="00F95711"/>
    <w:rsid w:val="00FA0623"/>
    <w:rsid w:val="00FA0D57"/>
    <w:rsid w:val="00FA213C"/>
    <w:rsid w:val="00FA54DB"/>
    <w:rsid w:val="00FA590B"/>
    <w:rsid w:val="00FA60FA"/>
    <w:rsid w:val="00FA696B"/>
    <w:rsid w:val="00FA7CB1"/>
    <w:rsid w:val="00FB2134"/>
    <w:rsid w:val="00FB2360"/>
    <w:rsid w:val="00FB4FF9"/>
    <w:rsid w:val="00FB6CB0"/>
    <w:rsid w:val="00FB6EBF"/>
    <w:rsid w:val="00FC1447"/>
    <w:rsid w:val="00FC154F"/>
    <w:rsid w:val="00FC2091"/>
    <w:rsid w:val="00FC22DC"/>
    <w:rsid w:val="00FC79CA"/>
    <w:rsid w:val="00FC7B8A"/>
    <w:rsid w:val="00FD19D3"/>
    <w:rsid w:val="00FD3D05"/>
    <w:rsid w:val="00FD4D6C"/>
    <w:rsid w:val="00FD61CE"/>
    <w:rsid w:val="00FD6711"/>
    <w:rsid w:val="00FD7059"/>
    <w:rsid w:val="00FD7710"/>
    <w:rsid w:val="00FE0EE7"/>
    <w:rsid w:val="00FE2754"/>
    <w:rsid w:val="00FE323A"/>
    <w:rsid w:val="00FE412D"/>
    <w:rsid w:val="00FF02BF"/>
    <w:rsid w:val="00FF5CA7"/>
    <w:rsid w:val="00FF7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E415"/>
  <w15:docId w15:val="{E9C232B7-0A1B-4C68-BAC2-CDBCDA20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3AD0"/>
    <w:pPr>
      <w:spacing w:after="120" w:line="240" w:lineRule="auto"/>
    </w:pPr>
    <w:rPr>
      <w:rFonts w:ascii="Calibri" w:eastAsia="Times New Roman" w:hAnsi="Calibri" w:cs="Times New Roman"/>
      <w:szCs w:val="24"/>
      <w:lang w:eastAsia="cs-CZ"/>
    </w:rPr>
  </w:style>
  <w:style w:type="paragraph" w:styleId="Nadpis1">
    <w:name w:val="heading 1"/>
    <w:basedOn w:val="Normln"/>
    <w:next w:val="Normln"/>
    <w:link w:val="Nadpis1Char"/>
    <w:qFormat/>
    <w:rsid w:val="000F4285"/>
    <w:pPr>
      <w:keepNext/>
      <w:numPr>
        <w:numId w:val="1"/>
      </w:numPr>
      <w:spacing w:before="240"/>
      <w:jc w:val="center"/>
      <w:outlineLvl w:val="0"/>
    </w:pPr>
    <w:rPr>
      <w:b/>
      <w:sz w:val="24"/>
      <w:szCs w:val="20"/>
    </w:rPr>
  </w:style>
  <w:style w:type="paragraph" w:styleId="Nadpis2">
    <w:name w:val="heading 2"/>
    <w:basedOn w:val="Normln"/>
    <w:next w:val="Normln"/>
    <w:link w:val="Nadpis2Char"/>
    <w:uiPriority w:val="9"/>
    <w:semiHidden/>
    <w:unhideWhenUsed/>
    <w:qFormat/>
    <w:rsid w:val="00DC1F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731138"/>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Nadpis4">
    <w:name w:val="heading 4"/>
    <w:basedOn w:val="Normln"/>
    <w:next w:val="Normln"/>
    <w:link w:val="Nadpis4Char"/>
    <w:uiPriority w:val="9"/>
    <w:semiHidden/>
    <w:unhideWhenUsed/>
    <w:qFormat/>
    <w:rsid w:val="00612D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4285"/>
    <w:rPr>
      <w:rFonts w:ascii="Calibri" w:eastAsia="Times New Roman" w:hAnsi="Calibri" w:cs="Times New Roman"/>
      <w:b/>
      <w:sz w:val="24"/>
      <w:szCs w:val="20"/>
      <w:lang w:eastAsia="cs-CZ"/>
    </w:rPr>
  </w:style>
  <w:style w:type="paragraph" w:customStyle="1" w:styleId="dka">
    <w:name w:val="Řádka"/>
    <w:rsid w:val="00612D4D"/>
    <w:pPr>
      <w:snapToGrid w:val="0"/>
      <w:spacing w:after="0" w:line="240" w:lineRule="auto"/>
    </w:pPr>
    <w:rPr>
      <w:rFonts w:ascii="Times New Roman" w:eastAsia="Times New Roman" w:hAnsi="Times New Roman" w:cs="Times New Roman"/>
      <w:color w:val="000000"/>
      <w:sz w:val="24"/>
      <w:szCs w:val="20"/>
      <w:lang w:eastAsia="cs-CZ"/>
    </w:rPr>
  </w:style>
  <w:style w:type="paragraph" w:styleId="Zkladntext">
    <w:name w:val="Body Text"/>
    <w:basedOn w:val="Normln"/>
    <w:link w:val="ZkladntextChar"/>
    <w:rsid w:val="00612D4D"/>
    <w:pPr>
      <w:jc w:val="center"/>
    </w:pPr>
    <w:rPr>
      <w:rFonts w:ascii="Times New Roman" w:hAnsi="Times New Roman"/>
      <w:b/>
      <w:bCs/>
      <w:sz w:val="48"/>
      <w:lang w:val="x-none" w:eastAsia="x-none"/>
    </w:rPr>
  </w:style>
  <w:style w:type="character" w:customStyle="1" w:styleId="ZkladntextChar">
    <w:name w:val="Základní text Char"/>
    <w:basedOn w:val="Standardnpsmoodstavce"/>
    <w:link w:val="Zkladntext"/>
    <w:rsid w:val="00612D4D"/>
    <w:rPr>
      <w:rFonts w:ascii="Times New Roman" w:eastAsia="Times New Roman" w:hAnsi="Times New Roman" w:cs="Times New Roman"/>
      <w:b/>
      <w:bCs/>
      <w:sz w:val="48"/>
      <w:szCs w:val="24"/>
      <w:lang w:val="x-none" w:eastAsia="x-none"/>
    </w:rPr>
  </w:style>
  <w:style w:type="table" w:styleId="Mkatabulky">
    <w:name w:val="Table Grid"/>
    <w:basedOn w:val="Normlntabulka"/>
    <w:rsid w:val="00612D4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12D4D"/>
    <w:rPr>
      <w:rFonts w:asciiTheme="majorHAnsi" w:eastAsiaTheme="majorEastAsia" w:hAnsiTheme="majorHAnsi" w:cstheme="majorBidi"/>
      <w:i/>
      <w:iCs/>
      <w:color w:val="2E74B5" w:themeColor="accent1" w:themeShade="BF"/>
      <w:szCs w:val="24"/>
      <w:lang w:eastAsia="cs-CZ"/>
    </w:rPr>
  </w:style>
  <w:style w:type="paragraph" w:styleId="Odstavecseseznamem">
    <w:name w:val="List Paragraph"/>
    <w:basedOn w:val="Normln"/>
    <w:link w:val="OdstavecseseznamemChar"/>
    <w:uiPriority w:val="34"/>
    <w:qFormat/>
    <w:rsid w:val="00C27213"/>
    <w:pPr>
      <w:ind w:left="720"/>
    </w:pPr>
  </w:style>
  <w:style w:type="paragraph" w:styleId="Zkladntextodsazen">
    <w:name w:val="Body Text Indent"/>
    <w:basedOn w:val="Normln"/>
    <w:link w:val="ZkladntextodsazenChar"/>
    <w:uiPriority w:val="99"/>
    <w:semiHidden/>
    <w:unhideWhenUsed/>
    <w:rsid w:val="00612D4D"/>
    <w:pPr>
      <w:ind w:left="283"/>
    </w:pPr>
  </w:style>
  <w:style w:type="character" w:customStyle="1" w:styleId="ZkladntextodsazenChar">
    <w:name w:val="Základní text odsazený Char"/>
    <w:basedOn w:val="Standardnpsmoodstavce"/>
    <w:link w:val="Zkladntextodsazen"/>
    <w:uiPriority w:val="99"/>
    <w:semiHidden/>
    <w:rsid w:val="00612D4D"/>
    <w:rPr>
      <w:rFonts w:ascii="Calibri" w:eastAsia="Times New Roman" w:hAnsi="Calibri" w:cs="Times New Roman"/>
      <w:szCs w:val="24"/>
      <w:lang w:eastAsia="cs-CZ"/>
    </w:rPr>
  </w:style>
  <w:style w:type="paragraph" w:styleId="Zhlav">
    <w:name w:val="header"/>
    <w:basedOn w:val="Normln"/>
    <w:link w:val="ZhlavChar"/>
    <w:uiPriority w:val="99"/>
    <w:unhideWhenUsed/>
    <w:rsid w:val="00612D4D"/>
    <w:pPr>
      <w:tabs>
        <w:tab w:val="center" w:pos="4536"/>
        <w:tab w:val="right" w:pos="9072"/>
      </w:tabs>
      <w:spacing w:after="0"/>
    </w:pPr>
  </w:style>
  <w:style w:type="character" w:customStyle="1" w:styleId="ZhlavChar">
    <w:name w:val="Záhlaví Char"/>
    <w:basedOn w:val="Standardnpsmoodstavce"/>
    <w:link w:val="Zhlav"/>
    <w:uiPriority w:val="99"/>
    <w:rsid w:val="00612D4D"/>
    <w:rPr>
      <w:rFonts w:ascii="Calibri" w:eastAsia="Times New Roman" w:hAnsi="Calibri" w:cs="Times New Roman"/>
      <w:szCs w:val="24"/>
      <w:lang w:eastAsia="cs-CZ"/>
    </w:rPr>
  </w:style>
  <w:style w:type="paragraph" w:styleId="Zpat">
    <w:name w:val="footer"/>
    <w:basedOn w:val="Normln"/>
    <w:link w:val="ZpatChar"/>
    <w:uiPriority w:val="99"/>
    <w:unhideWhenUsed/>
    <w:rsid w:val="005C54F7"/>
    <w:pPr>
      <w:tabs>
        <w:tab w:val="center" w:pos="4536"/>
        <w:tab w:val="right" w:pos="9072"/>
      </w:tabs>
      <w:spacing w:after="0"/>
    </w:pPr>
  </w:style>
  <w:style w:type="character" w:customStyle="1" w:styleId="ZpatChar">
    <w:name w:val="Zápatí Char"/>
    <w:basedOn w:val="Standardnpsmoodstavce"/>
    <w:link w:val="Zpat"/>
    <w:uiPriority w:val="99"/>
    <w:rsid w:val="005C54F7"/>
    <w:rPr>
      <w:rFonts w:ascii="Calibri" w:eastAsia="Times New Roman" w:hAnsi="Calibri" w:cs="Times New Roman"/>
      <w:szCs w:val="24"/>
      <w:lang w:eastAsia="cs-CZ"/>
    </w:rPr>
  </w:style>
  <w:style w:type="character" w:styleId="Odkaznakoment">
    <w:name w:val="annotation reference"/>
    <w:basedOn w:val="Standardnpsmoodstavce"/>
    <w:uiPriority w:val="99"/>
    <w:unhideWhenUsed/>
    <w:rsid w:val="000C3CF6"/>
    <w:rPr>
      <w:sz w:val="16"/>
      <w:szCs w:val="16"/>
    </w:rPr>
  </w:style>
  <w:style w:type="paragraph" w:styleId="Textkomente">
    <w:name w:val="annotation text"/>
    <w:basedOn w:val="Normln"/>
    <w:link w:val="TextkomenteChar"/>
    <w:uiPriority w:val="99"/>
    <w:unhideWhenUsed/>
    <w:rsid w:val="000C3CF6"/>
    <w:rPr>
      <w:sz w:val="20"/>
      <w:szCs w:val="20"/>
    </w:rPr>
  </w:style>
  <w:style w:type="character" w:customStyle="1" w:styleId="TextkomenteChar">
    <w:name w:val="Text komentáře Char"/>
    <w:basedOn w:val="Standardnpsmoodstavce"/>
    <w:link w:val="Textkomente"/>
    <w:uiPriority w:val="99"/>
    <w:rsid w:val="000C3CF6"/>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3CF6"/>
    <w:rPr>
      <w:b/>
      <w:bCs/>
    </w:rPr>
  </w:style>
  <w:style w:type="character" w:customStyle="1" w:styleId="PedmtkomenteChar">
    <w:name w:val="Předmět komentáře Char"/>
    <w:basedOn w:val="TextkomenteChar"/>
    <w:link w:val="Pedmtkomente"/>
    <w:uiPriority w:val="99"/>
    <w:semiHidden/>
    <w:rsid w:val="000C3CF6"/>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0C3CF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3CF6"/>
    <w:rPr>
      <w:rFonts w:ascii="Segoe UI" w:eastAsia="Times New Roman" w:hAnsi="Segoe UI" w:cs="Segoe UI"/>
      <w:sz w:val="18"/>
      <w:szCs w:val="18"/>
      <w:lang w:eastAsia="cs-CZ"/>
    </w:rPr>
  </w:style>
  <w:style w:type="paragraph" w:styleId="Revize">
    <w:name w:val="Revision"/>
    <w:hidden/>
    <w:uiPriority w:val="99"/>
    <w:semiHidden/>
    <w:rsid w:val="008833BC"/>
    <w:pPr>
      <w:spacing w:after="0" w:line="240" w:lineRule="auto"/>
    </w:pPr>
    <w:rPr>
      <w:rFonts w:ascii="Calibri" w:eastAsia="Times New Roman" w:hAnsi="Calibri" w:cs="Times New Roman"/>
      <w:szCs w:val="24"/>
      <w:lang w:eastAsia="cs-CZ"/>
    </w:rPr>
  </w:style>
  <w:style w:type="character" w:styleId="Zstupntext">
    <w:name w:val="Placeholder Text"/>
    <w:basedOn w:val="Standardnpsmoodstavce"/>
    <w:uiPriority w:val="99"/>
    <w:semiHidden/>
    <w:rsid w:val="00634B2A"/>
    <w:rPr>
      <w:color w:val="808080"/>
    </w:rPr>
  </w:style>
  <w:style w:type="paragraph" w:customStyle="1" w:styleId="xmsonormal">
    <w:name w:val="x_msonormal"/>
    <w:basedOn w:val="Normln"/>
    <w:rsid w:val="00143C28"/>
    <w:pPr>
      <w:spacing w:after="0"/>
    </w:pPr>
    <w:rPr>
      <w:rFonts w:eastAsia="Calibri" w:cs="Calibri"/>
      <w:szCs w:val="22"/>
    </w:rPr>
  </w:style>
  <w:style w:type="character" w:customStyle="1" w:styleId="Nadpis3Char">
    <w:name w:val="Nadpis 3 Char"/>
    <w:basedOn w:val="Standardnpsmoodstavce"/>
    <w:link w:val="Nadpis3"/>
    <w:uiPriority w:val="9"/>
    <w:semiHidden/>
    <w:rsid w:val="00731138"/>
    <w:rPr>
      <w:rFonts w:asciiTheme="majorHAnsi" w:eastAsiaTheme="majorEastAsia" w:hAnsiTheme="majorHAnsi" w:cstheme="majorBidi"/>
      <w:color w:val="1F4D78" w:themeColor="accent1" w:themeShade="7F"/>
      <w:sz w:val="24"/>
      <w:szCs w:val="24"/>
      <w:lang w:eastAsia="cs-CZ"/>
    </w:rPr>
  </w:style>
  <w:style w:type="character" w:styleId="Siln">
    <w:name w:val="Strong"/>
    <w:basedOn w:val="Standardnpsmoodstavce"/>
    <w:uiPriority w:val="22"/>
    <w:qFormat/>
    <w:rsid w:val="00D962A1"/>
    <w:rPr>
      <w:b/>
      <w:bCs/>
    </w:rPr>
  </w:style>
  <w:style w:type="character" w:styleId="Hypertextovodkaz">
    <w:name w:val="Hyperlink"/>
    <w:basedOn w:val="Standardnpsmoodstavce"/>
    <w:uiPriority w:val="99"/>
    <w:unhideWhenUsed/>
    <w:rsid w:val="0037416A"/>
    <w:rPr>
      <w:color w:val="0563C1" w:themeColor="hyperlink"/>
      <w:u w:val="single"/>
    </w:rPr>
  </w:style>
  <w:style w:type="character" w:customStyle="1" w:styleId="Nadpis2Char">
    <w:name w:val="Nadpis 2 Char"/>
    <w:basedOn w:val="Standardnpsmoodstavce"/>
    <w:link w:val="Nadpis2"/>
    <w:uiPriority w:val="9"/>
    <w:semiHidden/>
    <w:rsid w:val="00DC1F47"/>
    <w:rPr>
      <w:rFonts w:asciiTheme="majorHAnsi" w:eastAsiaTheme="majorEastAsia" w:hAnsiTheme="majorHAnsi" w:cstheme="majorBidi"/>
      <w:color w:val="2E74B5" w:themeColor="accent1" w:themeShade="BF"/>
      <w:sz w:val="26"/>
      <w:szCs w:val="26"/>
      <w:lang w:eastAsia="cs-CZ"/>
    </w:rPr>
  </w:style>
  <w:style w:type="character" w:customStyle="1" w:styleId="OdstavecseseznamemChar">
    <w:name w:val="Odstavec se seznamem Char"/>
    <w:basedOn w:val="Standardnpsmoodstavce"/>
    <w:link w:val="Odstavecseseznamem"/>
    <w:uiPriority w:val="34"/>
    <w:locked/>
    <w:rsid w:val="00795B2D"/>
    <w:rPr>
      <w:rFonts w:ascii="Calibri" w:eastAsia="Times New Roman" w:hAnsi="Calibri" w:cs="Times New Roman"/>
      <w:szCs w:val="24"/>
      <w:lang w:eastAsia="cs-CZ"/>
    </w:rPr>
  </w:style>
  <w:style w:type="paragraph" w:customStyle="1" w:styleId="Tabulka1">
    <w:name w:val="Tabulka1"/>
    <w:basedOn w:val="Normln"/>
    <w:link w:val="Tabulka1Char"/>
    <w:qFormat/>
    <w:rsid w:val="004E051F"/>
    <w:pPr>
      <w:suppressAutoHyphens/>
      <w:spacing w:before="40" w:after="40"/>
      <w:jc w:val="both"/>
    </w:pPr>
    <w:rPr>
      <w:rFonts w:asciiTheme="minorHAnsi" w:hAnsiTheme="minorHAnsi" w:cs="Arial"/>
      <w:szCs w:val="20"/>
      <w:lang w:eastAsia="ar-SA"/>
    </w:rPr>
  </w:style>
  <w:style w:type="character" w:customStyle="1" w:styleId="Tabulka1Char">
    <w:name w:val="Tabulka1 Char"/>
    <w:basedOn w:val="Standardnpsmoodstavce"/>
    <w:link w:val="Tabulka1"/>
    <w:rsid w:val="004E051F"/>
    <w:rPr>
      <w:rFonts w:eastAsia="Times New Roman" w:cs="Arial"/>
      <w:szCs w:val="20"/>
      <w:lang w:eastAsia="ar-SA"/>
    </w:rPr>
  </w:style>
  <w:style w:type="table" w:customStyle="1" w:styleId="Mkatabulky1">
    <w:name w:val="Mřížka tabulky1"/>
    <w:basedOn w:val="Normlntabulka"/>
    <w:next w:val="Mkatabulky"/>
    <w:rsid w:val="00510C0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4036">
      <w:bodyDiv w:val="1"/>
      <w:marLeft w:val="0"/>
      <w:marRight w:val="0"/>
      <w:marTop w:val="0"/>
      <w:marBottom w:val="0"/>
      <w:divBdr>
        <w:top w:val="none" w:sz="0" w:space="0" w:color="auto"/>
        <w:left w:val="none" w:sz="0" w:space="0" w:color="auto"/>
        <w:bottom w:val="none" w:sz="0" w:space="0" w:color="auto"/>
        <w:right w:val="none" w:sz="0" w:space="0" w:color="auto"/>
      </w:divBdr>
    </w:div>
    <w:div w:id="106580561">
      <w:bodyDiv w:val="1"/>
      <w:marLeft w:val="0"/>
      <w:marRight w:val="0"/>
      <w:marTop w:val="0"/>
      <w:marBottom w:val="0"/>
      <w:divBdr>
        <w:top w:val="none" w:sz="0" w:space="0" w:color="auto"/>
        <w:left w:val="none" w:sz="0" w:space="0" w:color="auto"/>
        <w:bottom w:val="none" w:sz="0" w:space="0" w:color="auto"/>
        <w:right w:val="none" w:sz="0" w:space="0" w:color="auto"/>
      </w:divBdr>
    </w:div>
    <w:div w:id="236789718">
      <w:bodyDiv w:val="1"/>
      <w:marLeft w:val="0"/>
      <w:marRight w:val="0"/>
      <w:marTop w:val="0"/>
      <w:marBottom w:val="0"/>
      <w:divBdr>
        <w:top w:val="none" w:sz="0" w:space="0" w:color="auto"/>
        <w:left w:val="none" w:sz="0" w:space="0" w:color="auto"/>
        <w:bottom w:val="none" w:sz="0" w:space="0" w:color="auto"/>
        <w:right w:val="none" w:sz="0" w:space="0" w:color="auto"/>
      </w:divBdr>
    </w:div>
    <w:div w:id="328681310">
      <w:bodyDiv w:val="1"/>
      <w:marLeft w:val="0"/>
      <w:marRight w:val="0"/>
      <w:marTop w:val="0"/>
      <w:marBottom w:val="0"/>
      <w:divBdr>
        <w:top w:val="none" w:sz="0" w:space="0" w:color="auto"/>
        <w:left w:val="none" w:sz="0" w:space="0" w:color="auto"/>
        <w:bottom w:val="none" w:sz="0" w:space="0" w:color="auto"/>
        <w:right w:val="none" w:sz="0" w:space="0" w:color="auto"/>
      </w:divBdr>
    </w:div>
    <w:div w:id="539048050">
      <w:bodyDiv w:val="1"/>
      <w:marLeft w:val="0"/>
      <w:marRight w:val="0"/>
      <w:marTop w:val="0"/>
      <w:marBottom w:val="0"/>
      <w:divBdr>
        <w:top w:val="none" w:sz="0" w:space="0" w:color="auto"/>
        <w:left w:val="none" w:sz="0" w:space="0" w:color="auto"/>
        <w:bottom w:val="none" w:sz="0" w:space="0" w:color="auto"/>
        <w:right w:val="none" w:sz="0" w:space="0" w:color="auto"/>
      </w:divBdr>
    </w:div>
    <w:div w:id="723797973">
      <w:bodyDiv w:val="1"/>
      <w:marLeft w:val="0"/>
      <w:marRight w:val="0"/>
      <w:marTop w:val="0"/>
      <w:marBottom w:val="0"/>
      <w:divBdr>
        <w:top w:val="none" w:sz="0" w:space="0" w:color="auto"/>
        <w:left w:val="none" w:sz="0" w:space="0" w:color="auto"/>
        <w:bottom w:val="none" w:sz="0" w:space="0" w:color="auto"/>
        <w:right w:val="none" w:sz="0" w:space="0" w:color="auto"/>
      </w:divBdr>
    </w:div>
    <w:div w:id="846142104">
      <w:bodyDiv w:val="1"/>
      <w:marLeft w:val="0"/>
      <w:marRight w:val="0"/>
      <w:marTop w:val="0"/>
      <w:marBottom w:val="0"/>
      <w:divBdr>
        <w:top w:val="none" w:sz="0" w:space="0" w:color="auto"/>
        <w:left w:val="none" w:sz="0" w:space="0" w:color="auto"/>
        <w:bottom w:val="none" w:sz="0" w:space="0" w:color="auto"/>
        <w:right w:val="none" w:sz="0" w:space="0" w:color="auto"/>
      </w:divBdr>
    </w:div>
    <w:div w:id="927226834">
      <w:bodyDiv w:val="1"/>
      <w:marLeft w:val="0"/>
      <w:marRight w:val="0"/>
      <w:marTop w:val="0"/>
      <w:marBottom w:val="0"/>
      <w:divBdr>
        <w:top w:val="none" w:sz="0" w:space="0" w:color="auto"/>
        <w:left w:val="none" w:sz="0" w:space="0" w:color="auto"/>
        <w:bottom w:val="none" w:sz="0" w:space="0" w:color="auto"/>
        <w:right w:val="none" w:sz="0" w:space="0" w:color="auto"/>
      </w:divBdr>
    </w:div>
    <w:div w:id="996417515">
      <w:bodyDiv w:val="1"/>
      <w:marLeft w:val="0"/>
      <w:marRight w:val="0"/>
      <w:marTop w:val="0"/>
      <w:marBottom w:val="0"/>
      <w:divBdr>
        <w:top w:val="none" w:sz="0" w:space="0" w:color="auto"/>
        <w:left w:val="none" w:sz="0" w:space="0" w:color="auto"/>
        <w:bottom w:val="none" w:sz="0" w:space="0" w:color="auto"/>
        <w:right w:val="none" w:sz="0" w:space="0" w:color="auto"/>
      </w:divBdr>
    </w:div>
    <w:div w:id="1372875313">
      <w:bodyDiv w:val="1"/>
      <w:marLeft w:val="0"/>
      <w:marRight w:val="0"/>
      <w:marTop w:val="0"/>
      <w:marBottom w:val="0"/>
      <w:divBdr>
        <w:top w:val="none" w:sz="0" w:space="0" w:color="auto"/>
        <w:left w:val="none" w:sz="0" w:space="0" w:color="auto"/>
        <w:bottom w:val="none" w:sz="0" w:space="0" w:color="auto"/>
        <w:right w:val="none" w:sz="0" w:space="0" w:color="auto"/>
      </w:divBdr>
    </w:div>
    <w:div w:id="1639341258">
      <w:bodyDiv w:val="1"/>
      <w:marLeft w:val="0"/>
      <w:marRight w:val="0"/>
      <w:marTop w:val="0"/>
      <w:marBottom w:val="0"/>
      <w:divBdr>
        <w:top w:val="none" w:sz="0" w:space="0" w:color="auto"/>
        <w:left w:val="none" w:sz="0" w:space="0" w:color="auto"/>
        <w:bottom w:val="none" w:sz="0" w:space="0" w:color="auto"/>
        <w:right w:val="none" w:sz="0" w:space="0" w:color="auto"/>
      </w:divBdr>
    </w:div>
    <w:div w:id="1792555838">
      <w:bodyDiv w:val="1"/>
      <w:marLeft w:val="0"/>
      <w:marRight w:val="0"/>
      <w:marTop w:val="0"/>
      <w:marBottom w:val="0"/>
      <w:divBdr>
        <w:top w:val="none" w:sz="0" w:space="0" w:color="auto"/>
        <w:left w:val="none" w:sz="0" w:space="0" w:color="auto"/>
        <w:bottom w:val="none" w:sz="0" w:space="0" w:color="auto"/>
        <w:right w:val="none" w:sz="0" w:space="0" w:color="auto"/>
      </w:divBdr>
    </w:div>
    <w:div w:id="1924409394">
      <w:bodyDiv w:val="1"/>
      <w:marLeft w:val="0"/>
      <w:marRight w:val="0"/>
      <w:marTop w:val="0"/>
      <w:marBottom w:val="0"/>
      <w:divBdr>
        <w:top w:val="none" w:sz="0" w:space="0" w:color="auto"/>
        <w:left w:val="none" w:sz="0" w:space="0" w:color="auto"/>
        <w:bottom w:val="none" w:sz="0" w:space="0" w:color="auto"/>
        <w:right w:val="none" w:sz="0" w:space="0" w:color="auto"/>
      </w:divBdr>
    </w:div>
    <w:div w:id="1983149087">
      <w:bodyDiv w:val="1"/>
      <w:marLeft w:val="0"/>
      <w:marRight w:val="0"/>
      <w:marTop w:val="0"/>
      <w:marBottom w:val="0"/>
      <w:divBdr>
        <w:top w:val="none" w:sz="0" w:space="0" w:color="auto"/>
        <w:left w:val="none" w:sz="0" w:space="0" w:color="auto"/>
        <w:bottom w:val="none" w:sz="0" w:space="0" w:color="auto"/>
        <w:right w:val="none" w:sz="0" w:space="0" w:color="auto"/>
      </w:divBdr>
    </w:div>
    <w:div w:id="2052342023">
      <w:bodyDiv w:val="1"/>
      <w:marLeft w:val="0"/>
      <w:marRight w:val="0"/>
      <w:marTop w:val="0"/>
      <w:marBottom w:val="0"/>
      <w:divBdr>
        <w:top w:val="none" w:sz="0" w:space="0" w:color="auto"/>
        <w:left w:val="none" w:sz="0" w:space="0" w:color="auto"/>
        <w:bottom w:val="none" w:sz="0" w:space="0" w:color="auto"/>
        <w:right w:val="none" w:sz="0" w:space="0" w:color="auto"/>
      </w:divBdr>
    </w:div>
    <w:div w:id="21352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ejcha@zusrokycan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124293301C3743A782567B5ADFA175" ma:contentTypeVersion="9" ma:contentTypeDescription="Vytvoří nový dokument" ma:contentTypeScope="" ma:versionID="64d20f9adbf896811a2e5b17e3223c8a">
  <xsd:schema xmlns:xsd="http://www.w3.org/2001/XMLSchema" xmlns:xs="http://www.w3.org/2001/XMLSchema" xmlns:p="http://schemas.microsoft.com/office/2006/metadata/properties" xmlns:ns3="1f0fedff-a71d-4aef-8c3d-0a038289d7ef" targetNamespace="http://schemas.microsoft.com/office/2006/metadata/properties" ma:root="true" ma:fieldsID="4c7cfeed7aad9e80380e86b32859ad65" ns3:_="">
    <xsd:import namespace="1f0fedff-a71d-4aef-8c3d-0a038289d7ef"/>
    <xsd:element name="properties">
      <xsd:complexType>
        <xsd:sequence>
          <xsd:element name="documentManagement">
            <xsd:complexType>
              <xsd:all>
                <xsd:element ref="ns3:MediaServiceMetadata" minOccurs="0"/>
                <xsd:element ref="ns3:MediaServiceFastMetadata" minOccurs="0"/>
                <xsd:element ref="ns3:MediaLengthInSecond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fedff-a71d-4aef-8c3d-0a038289d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2A118-8CDB-4435-8E58-443502DA25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FBBA7D-8C76-4C2E-8517-5DC533D88548}">
  <ds:schemaRefs>
    <ds:schemaRef ds:uri="http://schemas.microsoft.com/sharepoint/v3/contenttype/forms"/>
  </ds:schemaRefs>
</ds:datastoreItem>
</file>

<file path=customXml/itemProps3.xml><?xml version="1.0" encoding="utf-8"?>
<ds:datastoreItem xmlns:ds="http://schemas.openxmlformats.org/officeDocument/2006/customXml" ds:itemID="{E62FCBF7-F9A5-4284-8B71-E676EA325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fedff-a71d-4aef-8c3d-0a038289d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B838D-5471-46E9-A60A-93996372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10406</Words>
  <Characters>61402</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 Ježabek</dc:creator>
  <cp:lastModifiedBy>Třísková Zuzana</cp:lastModifiedBy>
  <cp:revision>2</cp:revision>
  <cp:lastPrinted>2023-07-26T11:11:00Z</cp:lastPrinted>
  <dcterms:created xsi:type="dcterms:W3CDTF">2024-03-22T08:15:00Z</dcterms:created>
  <dcterms:modified xsi:type="dcterms:W3CDTF">2024-03-22T08:15:00Z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0x010100CE124293301C3743A782567B5ADFA175</vt:lpwstr>
  </property>
</Properties>
</file>